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880" w:rsidRPr="00BF50ED" w:rsidRDefault="00BE6880" w:rsidP="00BE6880">
      <w:pPr>
        <w:rPr>
          <w:sz w:val="20"/>
          <w:szCs w:val="20"/>
        </w:rPr>
      </w:pPr>
      <w:r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3360" behindDoc="1" locked="0" layoutInCell="1" allowOverlap="1" wp14:anchorId="79558DC6" wp14:editId="622CE8A7">
            <wp:simplePos x="0" y="0"/>
            <wp:positionH relativeFrom="column">
              <wp:posOffset>4489450</wp:posOffset>
            </wp:positionH>
            <wp:positionV relativeFrom="paragraph">
              <wp:posOffset>185420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>
        <w:rPr>
          <w:b/>
          <w:noProof/>
        </w:rPr>
        <w:drawing>
          <wp:anchor distT="0" distB="0" distL="114300" distR="114300" simplePos="0" relativeHeight="251664384" behindDoc="0" locked="0" layoutInCell="1" allowOverlap="1" wp14:anchorId="6D8FBF2B" wp14:editId="3EA5D2BA">
            <wp:simplePos x="0" y="0"/>
            <wp:positionH relativeFrom="column">
              <wp:posOffset>10795</wp:posOffset>
            </wp:positionH>
            <wp:positionV relativeFrom="paragraph">
              <wp:posOffset>205831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3127" w:rsidRPr="00FD028A" w:rsidDel="00E701EB">
        <w:rPr>
          <w:rFonts w:eastAsia="Times New Roman" w:cs="Times New Roman"/>
          <w:sz w:val="20"/>
          <w:szCs w:val="20"/>
        </w:rPr>
        <w:t xml:space="preserve"> </w:t>
      </w:r>
      <w:r w:rsidR="00813127" w:rsidRPr="00FD028A">
        <w:rPr>
          <w:rFonts w:eastAsia="Times New Roman" w:cs="Times New Roman"/>
          <w:sz w:val="20"/>
          <w:szCs w:val="20"/>
        </w:rPr>
        <w:tab/>
      </w:r>
      <w:r w:rsidR="00813127" w:rsidRPr="00FD028A">
        <w:rPr>
          <w:rFonts w:eastAsia="Times New Roman" w:cs="Times New Roman"/>
          <w:sz w:val="20"/>
          <w:szCs w:val="20"/>
        </w:rPr>
        <w:tab/>
      </w:r>
      <w:r w:rsidR="00813127" w:rsidRPr="00FD028A">
        <w:rPr>
          <w:rFonts w:eastAsia="Times New Roman" w:cs="Times New Roman"/>
          <w:sz w:val="20"/>
          <w:szCs w:val="20"/>
        </w:rPr>
        <w:tab/>
      </w:r>
      <w:r w:rsidRPr="00BF50ED" w:rsidDel="00E701EB">
        <w:rPr>
          <w:sz w:val="20"/>
          <w:szCs w:val="20"/>
        </w:rPr>
        <w:t xml:space="preserve">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:rsidR="00BE6880" w:rsidRPr="00BF50ED" w:rsidRDefault="00BE6880" w:rsidP="00BE6880">
      <w:pPr>
        <w:rPr>
          <w:sz w:val="20"/>
          <w:szCs w:val="20"/>
        </w:rPr>
      </w:pPr>
    </w:p>
    <w:p w:rsidR="00BE6880" w:rsidRPr="00BF50ED" w:rsidRDefault="00BE6880" w:rsidP="00BE6880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:rsidR="00BE6880" w:rsidRPr="00BF50ED" w:rsidRDefault="00BE6880" w:rsidP="00BE6880">
      <w:pPr>
        <w:rPr>
          <w:b/>
          <w:sz w:val="20"/>
          <w:szCs w:val="20"/>
        </w:rPr>
      </w:pPr>
    </w:p>
    <w:p w:rsidR="00BE6880" w:rsidRPr="00BF50ED" w:rsidRDefault="00BE6880" w:rsidP="001770B9">
      <w:pPr>
        <w:spacing w:after="0" w:line="240" w:lineRule="auto"/>
        <w:ind w:right="6804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:rsidR="00BE6880" w:rsidRPr="00BF50ED" w:rsidRDefault="00BE6880" w:rsidP="001770B9">
      <w:pPr>
        <w:spacing w:after="0" w:line="240" w:lineRule="auto"/>
        <w:ind w:right="6804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:rsidR="00BE6880" w:rsidRPr="00BF50ED" w:rsidRDefault="00BE6880" w:rsidP="001770B9">
      <w:pPr>
        <w:spacing w:after="0" w:line="240" w:lineRule="auto"/>
        <w:ind w:right="6804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:rsidR="00813127" w:rsidRPr="00FD028A" w:rsidRDefault="00813127" w:rsidP="00885D6D">
      <w:pPr>
        <w:spacing w:after="0" w:line="240" w:lineRule="auto"/>
        <w:rPr>
          <w:rFonts w:eastAsia="Times New Roman" w:cs="Times New Roman"/>
          <w:b/>
          <w:sz w:val="20"/>
          <w:szCs w:val="20"/>
        </w:rPr>
      </w:pPr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020886A12AE04AEF9B3D1B704F22A05C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D15909">
            <w:rPr>
              <w:rFonts w:eastAsia="Times New Roman" w:cs="Times New Roman"/>
              <w:b/>
              <w:sz w:val="40"/>
              <w:szCs w:val="20"/>
            </w:rPr>
            <w:t>17</w:t>
          </w:r>
        </w:sdtContent>
      </w:sdt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620152DE97834C75B04AA5A997017CD2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Autor">
            <w:r w:rsidR="00417733" w:rsidDel="00D84A7D">
              <w:rPr>
                <w:rFonts w:eastAsia="Times New Roman" w:cs="Times New Roman"/>
                <w:b/>
                <w:sz w:val="32"/>
                <w:szCs w:val="32"/>
              </w:rPr>
              <w:delText>5</w:delText>
            </w:r>
          </w:del>
          <w:ins w:id="1" w:author="Autor">
            <w:r w:rsidR="00D84A7D">
              <w:rPr>
                <w:rFonts w:eastAsia="Times New Roman" w:cs="Times New Roman"/>
                <w:b/>
                <w:sz w:val="32"/>
                <w:szCs w:val="32"/>
              </w:rPr>
              <w:t>6</w:t>
            </w:r>
          </w:ins>
        </w:sdtContent>
      </w:sdt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:rsidR="00813127" w:rsidRPr="00FD028A" w:rsidRDefault="00813127" w:rsidP="00813127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813127" w:rsidRDefault="00813127" w:rsidP="00B613CD">
            <w:pPr>
              <w:pStyle w:val="Hlavika"/>
            </w:pPr>
            <w:r>
              <w:t>Kontrolný zoznam k návrhu výzvy na predkladanie projektových zámerov/výzvy/vyzvania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813127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Sprostredkovateľské orgány</w:t>
            </w:r>
          </w:p>
        </w:tc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del w:id="2" w:author="Autor">
              <w:r w:rsidRPr="00FD028A" w:rsidDel="006C15BE">
                <w:rPr>
                  <w:rFonts w:eastAsia="Times New Roman" w:cs="Times New Roman"/>
                  <w:szCs w:val="20"/>
                </w:rPr>
                <w:delText xml:space="preserve">Úrad </w:delText>
              </w:r>
              <w:r w:rsidR="0034315E" w:rsidDel="006C15BE">
                <w:rPr>
                  <w:rFonts w:eastAsia="Times New Roman" w:cs="Times New Roman"/>
                  <w:szCs w:val="20"/>
                </w:rPr>
                <w:delText xml:space="preserve">podpredsedu </w:delText>
              </w:r>
              <w:r w:rsidRPr="00FD028A" w:rsidDel="006C15BE">
                <w:rPr>
                  <w:rFonts w:eastAsia="Times New Roman" w:cs="Times New Roman"/>
                  <w:szCs w:val="20"/>
                </w:rPr>
                <w:delText>vlády SR</w:delText>
              </w:r>
              <w:r w:rsidR="0034315E" w:rsidDel="006C15BE">
                <w:rPr>
                  <w:rFonts w:eastAsia="Times New Roman" w:cs="Times New Roman"/>
                  <w:szCs w:val="20"/>
                </w:rPr>
                <w:delText xml:space="preserve"> pre</w:delText>
              </w:r>
            </w:del>
            <w:ins w:id="3" w:author="Autor">
              <w:r w:rsidR="006C15BE">
                <w:rPr>
                  <w:rFonts w:eastAsia="Times New Roman" w:cs="Times New Roman"/>
                  <w:szCs w:val="20"/>
                </w:rPr>
                <w:t>Ministerstvo</w:t>
              </w:r>
            </w:ins>
            <w:r w:rsidR="0034315E">
              <w:rPr>
                <w:rFonts w:eastAsia="Times New Roman" w:cs="Times New Roman"/>
                <w:szCs w:val="20"/>
              </w:rPr>
              <w:t xml:space="preserve"> </w:t>
            </w:r>
            <w:del w:id="4" w:author="Autor">
              <w:r w:rsidR="0034315E" w:rsidDel="006C15BE">
                <w:rPr>
                  <w:rFonts w:eastAsia="Times New Roman" w:cs="Times New Roman"/>
                  <w:szCs w:val="20"/>
                </w:rPr>
                <w:delText xml:space="preserve">investície </w:delText>
              </w:r>
            </w:del>
            <w:ins w:id="5" w:author="Autor">
              <w:r w:rsidR="006C15BE">
                <w:rPr>
                  <w:rFonts w:eastAsia="Times New Roman" w:cs="Times New Roman"/>
                  <w:szCs w:val="20"/>
                </w:rPr>
                <w:t xml:space="preserve">investícií, regionálneho rozvoja </w:t>
              </w:r>
            </w:ins>
            <w:r w:rsidR="0034315E">
              <w:rPr>
                <w:rFonts w:eastAsia="Times New Roman" w:cs="Times New Roman"/>
                <w:szCs w:val="20"/>
              </w:rPr>
              <w:t>a informatizáci</w:t>
            </w:r>
            <w:del w:id="6" w:author="Autor">
              <w:r w:rsidR="0034315E" w:rsidDel="006C15BE">
                <w:rPr>
                  <w:rFonts w:eastAsia="Times New Roman" w:cs="Times New Roman"/>
                  <w:szCs w:val="20"/>
                </w:rPr>
                <w:delText>u</w:delText>
              </w:r>
            </w:del>
            <w:ins w:id="7" w:author="Autor">
              <w:r w:rsidR="006C15BE">
                <w:rPr>
                  <w:rFonts w:eastAsia="Times New Roman" w:cs="Times New Roman"/>
                  <w:szCs w:val="20"/>
                </w:rPr>
                <w:t>e SR</w:t>
              </w:r>
            </w:ins>
          </w:p>
          <w:p w:rsidR="00813127" w:rsidRPr="00FD028A" w:rsidRDefault="00813127" w:rsidP="00B613CD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v súlade s kapitolou 1.2, ods. 3, písm. a) Systému riadenia európskych štrukturálnych a investičných fondov</w:t>
            </w:r>
          </w:p>
        </w:tc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A19AD6D64F3C42E2887660612EF043C4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813127" w:rsidRPr="00FD028A" w:rsidRDefault="00D15909" w:rsidP="00B613CD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určený, môžu vzor doplniť s ohľadom na špecifické potreby OP, pričom musí byť zachovaný minimálny obsah uvedený vo vzore. </w:t>
                </w:r>
              </w:p>
            </w:tc>
          </w:sdtContent>
        </w:sdt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813127" w:rsidRPr="00B432F8" w:rsidRDefault="00F87712" w:rsidP="006C15BE">
            <w:pPr>
              <w:jc w:val="both"/>
              <w:rPr>
                <w:rFonts w:eastAsia="Times New Roman" w:cs="Times New Roman"/>
                <w:szCs w:val="20"/>
              </w:rPr>
            </w:pPr>
            <w:sdt>
              <w:sdtPr>
                <w:rPr>
                  <w:rFonts w:eastAsia="Times New Roman" w:cs="Times New Roman"/>
                  <w:szCs w:val="20"/>
                </w:rPr>
                <w:id w:val="88820667"/>
                <w:placeholder>
                  <w:docPart w:val="5946BFBBA6D84CF6AC36C20E135D4B7D"/>
                </w:placeholder>
                <w:date w:fullDate="2020-10-30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del w:id="8" w:author="Autor">
                  <w:r w:rsidR="00347058" w:rsidDel="00347058">
                    <w:rPr>
                      <w:rFonts w:eastAsia="Times New Roman" w:cs="Times New Roman"/>
                      <w:szCs w:val="20"/>
                    </w:rPr>
                    <w:delText>31.10.2018</w:delText>
                  </w:r>
                </w:del>
                <w:ins w:id="9" w:author="Autor">
                  <w:r w:rsidR="00347058">
                    <w:rPr>
                      <w:rFonts w:eastAsia="Times New Roman" w:cs="Times New Roman"/>
                      <w:szCs w:val="20"/>
                    </w:rPr>
                    <w:t>30.10.2020</w:t>
                  </w:r>
                </w:ins>
              </w:sdtContent>
            </w:sdt>
          </w:p>
        </w:tc>
        <w:bookmarkStart w:id="10" w:name="_GoBack"/>
        <w:bookmarkEnd w:id="10"/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813127" w:rsidRPr="00B432F8" w:rsidRDefault="00F87712" w:rsidP="009A6F96">
            <w:pPr>
              <w:jc w:val="both"/>
              <w:rPr>
                <w:rFonts w:eastAsia="Times New Roman" w:cs="Times New Roman"/>
                <w:szCs w:val="20"/>
              </w:rPr>
            </w:pPr>
            <w:sdt>
              <w:sdtPr>
                <w:rPr>
                  <w:rFonts w:eastAsia="Times New Roman" w:cs="Times New Roman"/>
                  <w:szCs w:val="20"/>
                </w:rPr>
                <w:id w:val="-1813329615"/>
                <w:placeholder>
                  <w:docPart w:val="DFDFA3B9911E4E119B77A974C2F81837"/>
                </w:placeholder>
                <w:date w:fullDate="2020-10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del w:id="11" w:author="Autor">
                  <w:r w:rsidR="008A7281" w:rsidDel="006C15BE">
                    <w:rPr>
                      <w:rFonts w:eastAsia="Times New Roman" w:cs="Times New Roman"/>
                      <w:szCs w:val="20"/>
                    </w:rPr>
                    <w:delText>31.10.2018</w:delText>
                  </w:r>
                </w:del>
                <w:ins w:id="12" w:author="Autor">
                  <w:r w:rsidR="006C15BE">
                    <w:rPr>
                      <w:rFonts w:eastAsia="Times New Roman" w:cs="Times New Roman"/>
                      <w:szCs w:val="20"/>
                    </w:rPr>
                    <w:t>31.10.2020</w:t>
                  </w:r>
                </w:ins>
              </w:sdtContent>
            </w:sdt>
          </w:p>
        </w:tc>
      </w:tr>
      <w:tr w:rsidR="00813127" w:rsidRPr="00FD028A" w:rsidTr="00B613CD">
        <w:tc>
          <w:tcPr>
            <w:tcW w:w="2268" w:type="dxa"/>
            <w:shd w:val="clear" w:color="auto" w:fill="B2A1C7" w:themeFill="accent4" w:themeFillTint="99"/>
          </w:tcPr>
          <w:p w:rsidR="00813127" w:rsidRPr="00FD028A" w:rsidRDefault="00813127" w:rsidP="00B613CD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BE6880" w:rsidRPr="00047930" w:rsidRDefault="00BE6880" w:rsidP="00BE6880">
            <w:pPr>
              <w:jc w:val="both"/>
            </w:pPr>
            <w:r>
              <w:t>JUDr. Denisa Žiláková</w:t>
            </w:r>
          </w:p>
          <w:p w:rsidR="00813127" w:rsidRPr="00FD028A" w:rsidRDefault="00BE6880" w:rsidP="00B613CD">
            <w:pPr>
              <w:jc w:val="both"/>
              <w:rPr>
                <w:rFonts w:eastAsia="Times New Roman" w:cs="Times New Roman"/>
                <w:szCs w:val="20"/>
              </w:rPr>
            </w:pPr>
            <w:r>
              <w:t>generálna riaditeľka sekcie centrálny koordinačný orgán</w:t>
            </w:r>
          </w:p>
        </w:tc>
      </w:tr>
    </w:tbl>
    <w:tbl>
      <w:tblPr>
        <w:tblStyle w:val="Mriekatabuky"/>
        <w:tblW w:w="9926" w:type="dxa"/>
        <w:jc w:val="center"/>
        <w:tblLook w:val="04A0" w:firstRow="1" w:lastRow="0" w:firstColumn="1" w:lastColumn="0" w:noHBand="0" w:noVBand="1"/>
      </w:tblPr>
      <w:tblGrid>
        <w:gridCol w:w="4770"/>
        <w:gridCol w:w="81"/>
        <w:gridCol w:w="2046"/>
        <w:gridCol w:w="3029"/>
      </w:tblGrid>
      <w:tr w:rsidR="00813127" w:rsidTr="00B613CD">
        <w:trPr>
          <w:trHeight w:val="855"/>
          <w:jc w:val="center"/>
        </w:trPr>
        <w:tc>
          <w:tcPr>
            <w:tcW w:w="9926" w:type="dxa"/>
            <w:gridSpan w:val="4"/>
            <w:shd w:val="clear" w:color="auto" w:fill="5F497A" w:themeFill="accent4" w:themeFillShade="BF"/>
            <w:vAlign w:val="center"/>
          </w:tcPr>
          <w:p w:rsidR="00813127" w:rsidRPr="00A72107" w:rsidRDefault="00813127" w:rsidP="00B613CD">
            <w:pPr>
              <w:jc w:val="center"/>
              <w:rPr>
                <w:b/>
                <w:sz w:val="36"/>
                <w:szCs w:val="36"/>
              </w:rPr>
            </w:pPr>
            <w:r w:rsidRPr="00F317B4">
              <w:rPr>
                <w:b/>
                <w:color w:val="FFFFFF" w:themeColor="background1"/>
                <w:sz w:val="36"/>
                <w:szCs w:val="36"/>
              </w:rPr>
              <w:lastRenderedPageBreak/>
              <w:t>Kontrolný zoznam k návrhu výzvy na predkladanie projektových zámerov/výzvy/vyzvania</w:t>
            </w:r>
            <w:r w:rsidRPr="00F317B4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2"/>
            </w:r>
          </w:p>
        </w:tc>
      </w:tr>
      <w:tr w:rsidR="00E57B60" w:rsidTr="00B613CD">
        <w:trPr>
          <w:trHeight w:val="240"/>
          <w:jc w:val="center"/>
        </w:trPr>
        <w:tc>
          <w:tcPr>
            <w:tcW w:w="4770" w:type="dxa"/>
          </w:tcPr>
          <w:p w:rsidR="00E57B60" w:rsidRDefault="00E57B60" w:rsidP="00B613CD">
            <w:pPr>
              <w:tabs>
                <w:tab w:val="left" w:pos="1695"/>
              </w:tabs>
            </w:pPr>
            <w:r>
              <w:t>Operačný program:</w:t>
            </w:r>
          </w:p>
        </w:tc>
        <w:tc>
          <w:tcPr>
            <w:tcW w:w="5156" w:type="dxa"/>
            <w:gridSpan w:val="3"/>
          </w:tcPr>
          <w:p w:rsidR="00E57B60" w:rsidRDefault="00E57B60" w:rsidP="00B613CD">
            <w:pPr>
              <w:tabs>
                <w:tab w:val="left" w:pos="1695"/>
              </w:tabs>
            </w:pPr>
          </w:p>
        </w:tc>
      </w:tr>
      <w:tr w:rsidR="00813127" w:rsidTr="00B613CD">
        <w:trPr>
          <w:trHeight w:val="210"/>
          <w:jc w:val="center"/>
        </w:trPr>
        <w:tc>
          <w:tcPr>
            <w:tcW w:w="4770" w:type="dxa"/>
          </w:tcPr>
          <w:p w:rsidR="00813127" w:rsidRDefault="00813127" w:rsidP="00B613CD">
            <w:pPr>
              <w:tabs>
                <w:tab w:val="left" w:pos="1695"/>
              </w:tabs>
            </w:pPr>
            <w:r>
              <w:t>Prioritná os:</w:t>
            </w:r>
          </w:p>
        </w:tc>
        <w:tc>
          <w:tcPr>
            <w:tcW w:w="5156" w:type="dxa"/>
            <w:gridSpan w:val="3"/>
          </w:tcPr>
          <w:p w:rsidR="00813127" w:rsidRDefault="00813127" w:rsidP="00B613CD">
            <w:pPr>
              <w:tabs>
                <w:tab w:val="left" w:pos="1695"/>
              </w:tabs>
            </w:pPr>
          </w:p>
        </w:tc>
      </w:tr>
      <w:tr w:rsidR="00813127" w:rsidTr="00B613CD">
        <w:trPr>
          <w:trHeight w:val="225"/>
          <w:jc w:val="center"/>
        </w:trPr>
        <w:tc>
          <w:tcPr>
            <w:tcW w:w="4770" w:type="dxa"/>
          </w:tcPr>
          <w:p w:rsidR="00813127" w:rsidRDefault="00813127" w:rsidP="00B613CD">
            <w:pPr>
              <w:tabs>
                <w:tab w:val="left" w:pos="1695"/>
              </w:tabs>
            </w:pPr>
            <w:r>
              <w:t>Špecifický cieľ:</w:t>
            </w:r>
          </w:p>
        </w:tc>
        <w:tc>
          <w:tcPr>
            <w:tcW w:w="5156" w:type="dxa"/>
            <w:gridSpan w:val="3"/>
          </w:tcPr>
          <w:p w:rsidR="00813127" w:rsidRDefault="00813127" w:rsidP="00B613CD">
            <w:pPr>
              <w:tabs>
                <w:tab w:val="left" w:pos="1695"/>
              </w:tabs>
            </w:pPr>
          </w:p>
        </w:tc>
      </w:tr>
      <w:tr w:rsidR="00813127" w:rsidTr="00B613CD">
        <w:trPr>
          <w:trHeight w:val="240"/>
          <w:jc w:val="center"/>
        </w:trPr>
        <w:tc>
          <w:tcPr>
            <w:tcW w:w="4770" w:type="dxa"/>
          </w:tcPr>
          <w:p w:rsidR="00813127" w:rsidRDefault="00813127" w:rsidP="00B613CD">
            <w:pPr>
              <w:tabs>
                <w:tab w:val="left" w:pos="1701"/>
              </w:tabs>
            </w:pPr>
            <w:r>
              <w:t>Kód výzvy na predkladanie PZ/výzvy/vyzvania:</w:t>
            </w:r>
          </w:p>
        </w:tc>
        <w:tc>
          <w:tcPr>
            <w:tcW w:w="5156" w:type="dxa"/>
            <w:gridSpan w:val="3"/>
          </w:tcPr>
          <w:p w:rsidR="00813127" w:rsidRDefault="00813127" w:rsidP="00B613CD">
            <w:pPr>
              <w:tabs>
                <w:tab w:val="left" w:pos="1701"/>
              </w:tabs>
            </w:pPr>
          </w:p>
        </w:tc>
      </w:tr>
      <w:tr w:rsidR="00813127" w:rsidTr="00B613CD">
        <w:trPr>
          <w:trHeight w:val="277"/>
          <w:jc w:val="center"/>
        </w:trPr>
        <w:tc>
          <w:tcPr>
            <w:tcW w:w="4770" w:type="dxa"/>
          </w:tcPr>
          <w:p w:rsidR="00813127" w:rsidRDefault="00813127" w:rsidP="00B613CD">
            <w:pPr>
              <w:tabs>
                <w:tab w:val="left" w:pos="1701"/>
              </w:tabs>
            </w:pPr>
            <w:r>
              <w:t xml:space="preserve">Forma:                    </w:t>
            </w:r>
          </w:p>
        </w:tc>
        <w:tc>
          <w:tcPr>
            <w:tcW w:w="5156" w:type="dxa"/>
            <w:gridSpan w:val="3"/>
          </w:tcPr>
          <w:p w:rsidR="00813127" w:rsidRDefault="00F87712" w:rsidP="00B613CD">
            <w:pPr>
              <w:tabs>
                <w:tab w:val="left" w:pos="1701"/>
              </w:tabs>
            </w:pPr>
            <w:sdt>
              <w:sdtPr>
                <w:id w:val="-341860226"/>
                <w:placeholder>
                  <w:docPart w:val="9ED3AA5060514528BB2EB10E67B167CC"/>
                </w:placeholder>
                <w:showingPlcHdr/>
                <w:comboBox>
                  <w:listItem w:displayText="Výzva na predkladanie projektových zámerov" w:value="Výzva na predkladanie projektových zámerov"/>
                  <w:listItem w:displayText="Výzva" w:value="Výzva"/>
                  <w:listItem w:displayText="Vyzvanie - technická pomoc" w:value="Vyzvanie - technická pomoc"/>
                  <w:listItem w:displayText="Vyzvanie - národný projekt" w:value="Vyzvanie - národný projekt"/>
                  <w:listItem w:displayText="Vyzvanie - veľký projekt" w:value="Vyzvanie - veľký projekt"/>
                </w:comboBox>
              </w:sdtPr>
              <w:sdtEndPr/>
              <w:sdtContent>
                <w:r w:rsidR="00813127" w:rsidRPr="008B2ED1">
                  <w:rPr>
                    <w:rStyle w:val="Textzstupnhosymbolu"/>
                  </w:rPr>
                  <w:t>Vyberte položku.</w:t>
                </w:r>
              </w:sdtContent>
            </w:sdt>
          </w:p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>
              <w:rPr>
                <w:b/>
              </w:rPr>
              <w:t>Overenie splnenia povinností RO pred zverejnením výzvy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  <w:shd w:val="clear" w:color="auto" w:fill="FFFFFF" w:themeFill="background1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AE1B5D" w:rsidP="0027501C">
            <w:pPr>
              <w:ind w:left="235" w:hanging="235"/>
            </w:pPr>
            <w:r>
              <w:t>1</w:t>
            </w:r>
            <w:r w:rsidR="00813127">
              <w:t>. Zverejnenie vyhlásenia plánovanej výzvy na predkladanie PZ/výzvy v rámci harmonogramu minimálne počas dvoch mesiacov</w:t>
            </w:r>
            <w:r w:rsidR="00813127">
              <w:rPr>
                <w:rStyle w:val="Odkaznapoznmkupodiarou"/>
              </w:rPr>
              <w:footnoteReference w:id="3"/>
            </w:r>
          </w:p>
        </w:tc>
        <w:sdt>
          <w:sdtPr>
            <w:id w:val="230592265"/>
            <w:placeholder>
              <w:docPart w:val="3FA8E388340E4DEA81D562F7F9C9F77D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AE1B5D" w:rsidP="00066926">
            <w:pPr>
              <w:ind w:left="235" w:hanging="235"/>
            </w:pPr>
            <w:r>
              <w:t>2</w:t>
            </w:r>
            <w:r w:rsidR="00813127">
              <w:t>. Posúdenie výzvy na predkladanie PZ/výzvy/vyzvania pracovnou komisiou pre koordináciu a zabezpečenie synergických účinkov</w:t>
            </w:r>
            <w:r w:rsidR="002318BB">
              <w:rPr>
                <w:rStyle w:val="Odkaznapoznmkupodiarou"/>
              </w:rPr>
              <w:footnoteReference w:id="4"/>
            </w:r>
          </w:p>
        </w:tc>
        <w:sdt>
          <w:sdtPr>
            <w:id w:val="-88391220"/>
            <w:placeholder>
              <w:docPart w:val="C7E38A5E4223467691018F592D7D0B10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AE1B5D" w:rsidP="008A0145">
            <w:pPr>
              <w:ind w:left="235" w:hanging="235"/>
            </w:pPr>
            <w:r>
              <w:t>3</w:t>
            </w:r>
            <w:r w:rsidR="00813127">
              <w:t xml:space="preserve">. </w:t>
            </w:r>
            <w:r w:rsidR="008A0145">
              <w:t>Spolupracoval RO pri príprave</w:t>
            </w:r>
            <w:r w:rsidR="00813127">
              <w:t xml:space="preserve"> výzvy na predkladanie PZ/výzvy/vyzvania </w:t>
            </w:r>
            <w:r w:rsidR="008A0145">
              <w:t xml:space="preserve">s </w:t>
            </w:r>
            <w:r w:rsidR="00813127">
              <w:t>gestormi HP</w:t>
            </w:r>
          </w:p>
        </w:tc>
        <w:sdt>
          <w:sdtPr>
            <w:id w:val="347153952"/>
            <w:placeholder>
              <w:docPart w:val="A175D07C4838456E8F6A2F237AB810A1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D2618F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EF6C70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EF6C70" w:rsidRDefault="00EF6C70" w:rsidP="0060628F">
            <w:pPr>
              <w:ind w:left="235" w:hanging="235"/>
            </w:pPr>
            <w:r>
              <w:t>4</w:t>
            </w:r>
            <w:r w:rsidR="0060628F">
              <w:t>.</w:t>
            </w:r>
            <w:r>
              <w:t xml:space="preserve"> P</w:t>
            </w:r>
            <w:r w:rsidRPr="00EF6C70">
              <w:t>osúdenie výzvy na predkladanie PZ/výzvy/vyzvania, vrátane rizikovej analýzy výzvy/vyzvania Stálou komisiou Rady vlády SR pre vedu, techniku a inovácie pre implementáciu RIS 3</w:t>
            </w:r>
            <w:r w:rsidR="00F615E6" w:rsidRPr="002E3546">
              <w:t xml:space="preserve">, </w:t>
            </w:r>
            <w:r w:rsidR="00F615E6" w:rsidRPr="00B52F59">
              <w:t>rad</w:t>
            </w:r>
            <w:r w:rsidR="002E3546" w:rsidRPr="00B52F59">
              <w:t>ou</w:t>
            </w:r>
            <w:r w:rsidR="00F615E6" w:rsidRPr="00B52F59">
              <w:t xml:space="preserve"> Technologickej agentúry a</w:t>
            </w:r>
            <w:r w:rsidR="002E3546" w:rsidRPr="00B52F59">
              <w:t xml:space="preserve"> radou </w:t>
            </w:r>
            <w:r w:rsidR="00F615E6" w:rsidRPr="00B52F59">
              <w:t>Výskumnej agentúry</w:t>
            </w:r>
          </w:p>
        </w:tc>
        <w:sdt>
          <w:sdtPr>
            <w:id w:val="-1979221415"/>
            <w:placeholder>
              <w:docPart w:val="5E5B7416DCD74F2E84680F4CABD702BE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EF6C70" w:rsidRDefault="00B35E8A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EF6C70" w:rsidRDefault="00EF6C70" w:rsidP="00B613CD"/>
        </w:tc>
      </w:tr>
      <w:tr w:rsidR="0075707E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75707E" w:rsidRDefault="00EF6C70" w:rsidP="008A0145">
            <w:pPr>
              <w:ind w:left="235" w:hanging="235"/>
            </w:pPr>
            <w:r>
              <w:t>5</w:t>
            </w:r>
            <w:r w:rsidR="0075707E" w:rsidRPr="0075707E">
              <w:t>. Vypracoval RO rizikovú analýzu výzvy?</w:t>
            </w:r>
          </w:p>
        </w:tc>
        <w:sdt>
          <w:sdtPr>
            <w:id w:val="975486923"/>
            <w:placeholder>
              <w:docPart w:val="C959D24405244156A9E01E33C2346443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75707E" w:rsidRDefault="00B432F8" w:rsidP="00B432F8">
                <w:r w:rsidRPr="00B432F8">
                  <w:rPr>
                    <w:color w:val="808080" w:themeColor="background1" w:themeShade="80"/>
                  </w:rPr>
                  <w:t>Vyberte položku</w:t>
                </w:r>
              </w:p>
            </w:tc>
          </w:sdtContent>
        </w:sdt>
        <w:tc>
          <w:tcPr>
            <w:tcW w:w="3029" w:type="dxa"/>
          </w:tcPr>
          <w:p w:rsidR="0075707E" w:rsidRDefault="0075707E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auto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</w:p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Po</w:t>
            </w:r>
            <w:r>
              <w:rPr>
                <w:b/>
              </w:rPr>
              <w:t>dmienky štátnej pomoci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  <w:shd w:val="clear" w:color="auto" w:fill="FFFFFF" w:themeFill="background1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066926">
            <w:pPr>
              <w:ind w:left="235" w:hanging="235"/>
            </w:pPr>
            <w:r>
              <w:t>1. Vypracovanie testu štátnej pomoci</w:t>
            </w:r>
          </w:p>
        </w:tc>
        <w:sdt>
          <w:sdtPr>
            <w:id w:val="-1937818252"/>
            <w:placeholder>
              <w:docPart w:val="8AB7B2456DA14D72803321C5C7A1588F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066926">
            <w:pPr>
              <w:ind w:left="235" w:hanging="235"/>
            </w:pPr>
            <w:r>
              <w:t xml:space="preserve">2. Zohľadnenie záverov z testu štátnej pomoci </w:t>
            </w:r>
            <w:r>
              <w:lastRenderedPageBreak/>
              <w:t>v texte výzvy</w:t>
            </w:r>
          </w:p>
        </w:tc>
        <w:sdt>
          <w:sdtPr>
            <w:id w:val="1766256769"/>
            <w:placeholder>
              <w:docPart w:val="6A4CCD9D4B1247EFAA284AE8065BA1EE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066926">
            <w:pPr>
              <w:ind w:left="235" w:hanging="235"/>
            </w:pPr>
            <w:r>
              <w:lastRenderedPageBreak/>
              <w:t>3. Definovanie podmienok týkajúcich sa štátnej pomoci vo výzve je v súlade so schémou štátnej pomoci</w:t>
            </w:r>
            <w:r w:rsidR="000A44F7" w:rsidRPr="000A44F7">
              <w:t>/schémou pomoci de minimis</w:t>
            </w:r>
            <w:r>
              <w:t>, OP, stratégiou financovania EŠIF 2014 – 2020 a legislatívou EÚ a SR</w:t>
            </w:r>
          </w:p>
        </w:tc>
        <w:tc>
          <w:tcPr>
            <w:tcW w:w="2046" w:type="dxa"/>
          </w:tcPr>
          <w:p w:rsidR="00813127" w:rsidRDefault="00F87712" w:rsidP="00B613CD">
            <w:sdt>
              <w:sdtPr>
                <w:id w:val="-1399277284"/>
                <w:placeholder>
                  <w:docPart w:val="4B0893610BB4444BA7E27C430F79259C"/>
                </w:placeholder>
                <w:showingPlcHdr/>
                <w:comboBox>
                  <w:listItem w:displayText="áno" w:value="áno"/>
                  <w:listItem w:displayText="nie" w:value="nie"/>
                  <w:listItem w:displayText="neuplatňuje sa" w:value="neuplatňuje sa"/>
                </w:comboBox>
              </w:sdtPr>
              <w:sdtEndPr/>
              <w:sdtContent>
                <w:r w:rsidR="00813127" w:rsidRPr="008B2ED1">
                  <w:rPr>
                    <w:rStyle w:val="Textzstupnhosymbolu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Po</w:t>
            </w:r>
            <w:r>
              <w:rPr>
                <w:b/>
              </w:rPr>
              <w:t>dmienky využitia národného projektu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  <w:shd w:val="clear" w:color="auto" w:fill="FFFFFF" w:themeFill="background1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1. Splnenie podmienok podľa § 26 ods. 1 zákona o príspevku z EŠIF na realizáciu projektu formou národného projektu</w:t>
            </w:r>
          </w:p>
        </w:tc>
        <w:sdt>
          <w:sdtPr>
            <w:id w:val="1346210765"/>
            <w:placeholder>
              <w:docPart w:val="71329A83B0F24266B66A7D0E96AEF24E"/>
            </w:placeholder>
            <w:showingPlcHdr/>
            <w:comboBox>
              <w:listItem w:displayText="áno" w:value="áno"/>
              <w:listItem w:displayText="nie" w:value="nie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Formálne náležitosti výzvy na predkladanie projektových zámerov/výzvy/vyzvania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Pr="00412246" w:rsidRDefault="00813127" w:rsidP="00B613CD"/>
        </w:tc>
        <w:tc>
          <w:tcPr>
            <w:tcW w:w="3029" w:type="dxa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412246">
              <w:t>1. Názov RO</w:t>
            </w:r>
            <w:r w:rsidRPr="00412246">
              <w:rPr>
                <w:rStyle w:val="Odkaznapoznmkupodiarou"/>
              </w:rPr>
              <w:footnoteReference w:id="5"/>
            </w:r>
            <w:r w:rsidRPr="00412246">
              <w:t>, ktorý výzvu vyhlasuje</w:t>
            </w:r>
          </w:p>
        </w:tc>
        <w:sdt>
          <w:sdtPr>
            <w:id w:val="1890369324"/>
            <w:placeholder>
              <w:docPart w:val="0AFDD462BDBB459097032FD98CB4C90E"/>
            </w:placeholder>
            <w:showingPlcHdr/>
            <w:comboBox>
              <w:listItem w:displayText="je uvedený" w:value="je uvedený"/>
              <w:listItem w:displayText="nie je uvedený" w:value="nie je uvedený"/>
            </w:comboBox>
          </w:sdtPr>
          <w:sdtEndPr/>
          <w:sdtContent>
            <w:tc>
              <w:tcPr>
                <w:tcW w:w="2046" w:type="dxa"/>
              </w:tcPr>
              <w:p w:rsidR="00813127" w:rsidRPr="00412246" w:rsidRDefault="00813127" w:rsidP="00B613CD">
                <w:r w:rsidRPr="00412246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412246">
              <w:t>2. Dátum vyhlásenia výzvy</w:t>
            </w:r>
          </w:p>
        </w:tc>
        <w:tc>
          <w:tcPr>
            <w:tcW w:w="2046" w:type="dxa"/>
          </w:tcPr>
          <w:p w:rsidR="00813127" w:rsidRPr="00412246" w:rsidRDefault="00F87712" w:rsidP="00B613CD">
            <w:sdt>
              <w:sdtPr>
                <w:id w:val="698515128"/>
                <w:placeholder>
                  <w:docPart w:val="AD1E873620184CD5ACC8C5017DC448A1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r w:rsidR="0034315E" w:rsidRPr="00412246">
                  <w:rPr>
                    <w:rStyle w:val="Textzstupnhosymbolu"/>
                  </w:rPr>
                  <w:t>Vyberte položku.</w:t>
                </w:r>
              </w:sdtContent>
            </w:sdt>
            <w:r w:rsidR="0034315E" w:rsidDel="0034315E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>
            <w:pPr>
              <w:ind w:left="249" w:hanging="249"/>
            </w:pPr>
            <w:r w:rsidRPr="00412246">
              <w:t>3. Dátum uzavretia výzvy/skutočnosť pre</w:t>
            </w:r>
            <w:r w:rsidR="0034315E">
              <w:t> </w:t>
            </w:r>
            <w:r w:rsidRPr="00412246">
              <w:t>uzavretie výzvy</w:t>
            </w:r>
          </w:p>
        </w:tc>
        <w:sdt>
          <w:sdtPr>
            <w:id w:val="1928694449"/>
            <w:placeholder>
              <w:docPart w:val="0AFDD462BDBB459097032FD98CB4C90E"/>
            </w:placeholder>
            <w:showingPlcHdr/>
            <w:comboBox>
              <w:listItem w:displayText="je uvedený dátum" w:value="je uvedený dátum"/>
              <w:listItem w:displayText="nie je uvedený dátum" w:value="nie je uvedený dátum"/>
              <w:listItem w:displayText="otvorena výzva - uvedenie skutočnosti" w:value="otvorena výzva - uvedenie skutočnosti"/>
            </w:comboBox>
          </w:sdtPr>
          <w:sdtEndPr/>
          <w:sdtContent>
            <w:tc>
              <w:tcPr>
                <w:tcW w:w="2046" w:type="dxa"/>
              </w:tcPr>
              <w:p w:rsidR="00813127" w:rsidRPr="00412246" w:rsidRDefault="00B432F8" w:rsidP="00B613CD">
                <w:r w:rsidRPr="00412246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190B2C">
              <w:t>4. Indikatívna výška finančných prostriedkov určených na vyčerpanie (zdroje EÚ)</w:t>
            </w:r>
          </w:p>
        </w:tc>
        <w:tc>
          <w:tcPr>
            <w:tcW w:w="2046" w:type="dxa"/>
          </w:tcPr>
          <w:p w:rsidR="00813127" w:rsidRPr="00412246" w:rsidRDefault="00F87712" w:rsidP="00B613CD">
            <w:sdt>
              <w:sdtPr>
                <w:id w:val="313915183"/>
                <w:placeholder>
                  <w:docPart w:val="30B6B37DA63541CF97B6E59761377BCF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</w:comboBox>
              </w:sdtPr>
              <w:sdtEndPr/>
              <w:sdtContent>
                <w:r w:rsidR="0034315E" w:rsidRPr="00412246">
                  <w:rPr>
                    <w:rStyle w:val="Textzstupnhosymbolu"/>
                  </w:rPr>
                  <w:t>Vyberte položku.</w:t>
                </w:r>
              </w:sdtContent>
            </w:sdt>
            <w:r w:rsidR="0034315E" w:rsidDel="0034315E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412246">
              <w:t>5. Financovanie projektu</w:t>
            </w:r>
          </w:p>
        </w:tc>
        <w:sdt>
          <w:sdtPr>
            <w:id w:val="-178501215"/>
            <w:placeholder>
              <w:docPart w:val="CBB330DD32C6473081230AD870D730E1"/>
            </w:placeholder>
            <w:showingPlcHdr/>
            <w:comboBox>
              <w:listItem w:displayText="je uvedené" w:value="je uvedené"/>
              <w:listItem w:displayText="nie je uvedené" w:value="nie je uvedené"/>
            </w:comboBox>
          </w:sdtPr>
          <w:sdtEndPr/>
          <w:sdtContent>
            <w:tc>
              <w:tcPr>
                <w:tcW w:w="2046" w:type="dxa"/>
              </w:tcPr>
              <w:p w:rsidR="00813127" w:rsidRPr="00412246" w:rsidRDefault="00813127" w:rsidP="00B613CD">
                <w:r w:rsidRPr="00412246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412246">
              <w:t>6. Časový harmonogram konania o ŽoNFP, vrátane lehoty na vydanie rozhodnutí</w:t>
            </w:r>
          </w:p>
        </w:tc>
        <w:tc>
          <w:tcPr>
            <w:tcW w:w="2046" w:type="dxa"/>
          </w:tcPr>
          <w:p w:rsidR="00813127" w:rsidRPr="00412246" w:rsidRDefault="00F87712" w:rsidP="00366586">
            <w:sdt>
              <w:sdtPr>
                <w:id w:val="-1518536137"/>
                <w:placeholder>
                  <w:docPart w:val="AFF24019268845D99345ECBA389BE56D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r w:rsidR="00366586" w:rsidRPr="00412246">
                  <w:rPr>
                    <w:rStyle w:val="Textzstupnhosymbolu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RPr="004E7E5F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813127" w:rsidP="00B613CD">
            <w:pPr>
              <w:ind w:left="249" w:hanging="249"/>
            </w:pPr>
            <w:r w:rsidRPr="00412246">
              <w:t>7. Miesto a spôsob podania ŽoNFP</w:t>
            </w:r>
          </w:p>
        </w:tc>
        <w:tc>
          <w:tcPr>
            <w:tcW w:w="2046" w:type="dxa"/>
          </w:tcPr>
          <w:p w:rsidR="00813127" w:rsidRPr="00412246" w:rsidRDefault="0034315E" w:rsidP="00B613CD">
            <w:r>
              <w:t xml:space="preserve"> </w:t>
            </w:r>
            <w:sdt>
              <w:sdtPr>
                <w:id w:val="2060970244"/>
                <w:placeholder>
                  <w:docPart w:val="C677A216D9C94668B7AA7EE72F65E3EC"/>
                </w:placeholder>
                <w:showingPlcHdr/>
                <w:comboBox>
                  <w:listItem w:displayText="je uvedené" w:value="je uvedené"/>
                  <w:listItem w:displayText="nie je uvedené" w:value="nie je uvedené"/>
                </w:comboBox>
              </w:sdtPr>
              <w:sdtEndPr/>
              <w:sdtContent>
                <w:r w:rsidRPr="00412246">
                  <w:rPr>
                    <w:rStyle w:val="Textzstupnhosymbolu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:rsidR="00813127" w:rsidRPr="00190B2C" w:rsidRDefault="00813127" w:rsidP="00B613CD">
            <w:pPr>
              <w:rPr>
                <w:highlight w:val="yellow"/>
              </w:rPr>
            </w:pP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412246" w:rsidRDefault="00066926" w:rsidP="00B613CD">
            <w:pPr>
              <w:ind w:left="249" w:hanging="249"/>
            </w:pPr>
            <w:r>
              <w:t>8</w:t>
            </w:r>
            <w:r w:rsidR="00813127" w:rsidRPr="00412246">
              <w:t>. Kontaktné údaje RO a spôsob komunikácie s RO</w:t>
            </w:r>
          </w:p>
        </w:tc>
        <w:tc>
          <w:tcPr>
            <w:tcW w:w="2046" w:type="dxa"/>
          </w:tcPr>
          <w:p w:rsidR="00813127" w:rsidRPr="00412246" w:rsidRDefault="0034315E" w:rsidP="00B613CD">
            <w:r>
              <w:t xml:space="preserve"> </w:t>
            </w:r>
            <w:sdt>
              <w:sdtPr>
                <w:id w:val="15434384"/>
                <w:placeholder>
                  <w:docPart w:val="301F72F679B046D8B544D5AD7CB95D55"/>
                </w:placeholder>
                <w:showingPlcHdr/>
                <w:comboBox>
                  <w:listItem w:displayText="sú uvedené" w:value="sú uvedené"/>
                  <w:listItem w:displayText="nie sú uvedené" w:value="nie sú uvedené"/>
                </w:comboBox>
              </w:sdtPr>
              <w:sdtEndPr/>
              <w:sdtContent>
                <w:r w:rsidRPr="00412246">
                  <w:rPr>
                    <w:rStyle w:val="Textzstupnhosymbolu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E5DFEC" w:themeFill="accent4" w:themeFillTint="33"/>
          </w:tcPr>
          <w:p w:rsidR="00813127" w:rsidRPr="00412246" w:rsidRDefault="00066926" w:rsidP="00B613CD">
            <w:pPr>
              <w:ind w:left="249" w:hanging="249"/>
            </w:pPr>
            <w:r>
              <w:t>9</w:t>
            </w:r>
            <w:r w:rsidR="00813127" w:rsidRPr="00412246">
              <w:t xml:space="preserve">. Ďalšie formálne náležitosti: 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66926" w:rsidP="00B613CD">
            <w:pPr>
              <w:ind w:left="249" w:hanging="249"/>
            </w:pPr>
            <w:r>
              <w:t>9</w:t>
            </w:r>
            <w:r w:rsidR="00F43484">
              <w:t>a) Operačný program</w:t>
            </w:r>
          </w:p>
        </w:tc>
        <w:tc>
          <w:tcPr>
            <w:tcW w:w="2046" w:type="dxa"/>
          </w:tcPr>
          <w:p w:rsidR="00813127" w:rsidRDefault="0034315E" w:rsidP="00B613CD">
            <w:r>
              <w:t xml:space="preserve"> </w:t>
            </w:r>
            <w:sdt>
              <w:sdtPr>
                <w:id w:val="653957914"/>
                <w:placeholder>
                  <w:docPart w:val="4A3D5941D63B45F2B6C9EB4506CFC40A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r w:rsidRPr="00412246">
                  <w:rPr>
                    <w:rStyle w:val="Textzstupnhosymbolu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66926" w:rsidP="00B613CD">
            <w:pPr>
              <w:ind w:left="249" w:hanging="249"/>
            </w:pPr>
            <w:r>
              <w:t>9</w:t>
            </w:r>
            <w:r w:rsidR="00813127">
              <w:t>b) Kód</w:t>
            </w:r>
          </w:p>
        </w:tc>
        <w:tc>
          <w:tcPr>
            <w:tcW w:w="2046" w:type="dxa"/>
          </w:tcPr>
          <w:p w:rsidR="00813127" w:rsidRDefault="0034315E" w:rsidP="00B613CD">
            <w:r>
              <w:t xml:space="preserve"> </w:t>
            </w:r>
            <w:sdt>
              <w:sdtPr>
                <w:id w:val="983423523"/>
                <w:placeholder>
                  <w:docPart w:val="A770A189D3394ADE8FCE5B215B2BAE9B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r w:rsidRPr="00412246">
                  <w:rPr>
                    <w:rStyle w:val="Textzstupnhosymbolu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66926" w:rsidP="00B613CD">
            <w:pPr>
              <w:ind w:left="249" w:hanging="249"/>
            </w:pPr>
            <w:r>
              <w:t>9</w:t>
            </w:r>
            <w:r w:rsidR="00813127">
              <w:t>c) Začlenenie do programovej štruktúry (prioritná os, investičná priorita, špecifický cieľ)</w:t>
            </w:r>
          </w:p>
        </w:tc>
        <w:tc>
          <w:tcPr>
            <w:tcW w:w="2046" w:type="dxa"/>
          </w:tcPr>
          <w:p w:rsidR="00813127" w:rsidRDefault="00F87712" w:rsidP="00B613CD">
            <w:sdt>
              <w:sdtPr>
                <w:id w:val="-867141540"/>
                <w:placeholder>
                  <w:docPart w:val="F2497303388C44FBA8A29758855BBDB1"/>
                </w:placeholder>
                <w:showingPlcHdr/>
                <w:comboBox>
                  <w:listItem w:displayText="je uvedené" w:value="je uvedené"/>
                  <w:listItem w:displayText="nie je uvedené" w:value="nie je uvedené"/>
                </w:comboBox>
              </w:sdtPr>
              <w:sdtEndPr/>
              <w:sdtContent>
                <w:r w:rsidR="009040A8" w:rsidRPr="00412246">
                  <w:rPr>
                    <w:rStyle w:val="Textzstupnhosymbolu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66926" w:rsidP="00B613CD">
            <w:pPr>
              <w:ind w:left="249" w:hanging="249"/>
            </w:pPr>
            <w:r>
              <w:t>9</w:t>
            </w:r>
            <w:r w:rsidR="00813127">
              <w:t>d) Identifikácia relevantnej schémy štátnej pomoci/schémy pomoci de minimis</w:t>
            </w:r>
          </w:p>
        </w:tc>
        <w:tc>
          <w:tcPr>
            <w:tcW w:w="2046" w:type="dxa"/>
          </w:tcPr>
          <w:p w:rsidR="00813127" w:rsidRDefault="009040A8">
            <w:r>
              <w:t xml:space="preserve"> </w:t>
            </w:r>
            <w:sdt>
              <w:sdtPr>
                <w:id w:val="-1821488621"/>
                <w:placeholder>
                  <w:docPart w:val="D4EED16EDC7C4D4793B6FB8D9619675C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  <w:listItem w:displayText="nie je relevantné" w:value="nie je relevantné"/>
                </w:comboBox>
              </w:sdtPr>
              <w:sdtEndPr/>
              <w:sdtContent>
                <w:r w:rsidRPr="00412246">
                  <w:rPr>
                    <w:rStyle w:val="Textzstupnhosymbolu"/>
                  </w:rPr>
                  <w:t>Vyberte položku.</w:t>
                </w:r>
              </w:sdtContent>
            </w:sdt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66926" w:rsidP="00B613CD">
            <w:pPr>
              <w:ind w:left="249" w:hanging="249"/>
            </w:pPr>
            <w:r>
              <w:t>9</w:t>
            </w:r>
            <w:r w:rsidR="00813127">
              <w:t>e) Fond</w:t>
            </w:r>
          </w:p>
        </w:tc>
        <w:tc>
          <w:tcPr>
            <w:tcW w:w="2046" w:type="dxa"/>
          </w:tcPr>
          <w:p w:rsidR="00813127" w:rsidRDefault="00F87712" w:rsidP="00B613CD">
            <w:sdt>
              <w:sdtPr>
                <w:id w:val="-1218054909"/>
                <w:placeholder>
                  <w:docPart w:val="0EDC0CE1FA47449898C232A142EE2499"/>
                </w:placeholder>
                <w:showingPlcHdr/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r w:rsidR="009040A8" w:rsidRPr="00412246">
                  <w:rPr>
                    <w:rStyle w:val="Textzstupnhosymbolu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66926" w:rsidP="00B613CD">
            <w:pPr>
              <w:ind w:left="249" w:hanging="249"/>
            </w:pPr>
            <w:r>
              <w:t>9</w:t>
            </w:r>
            <w:r w:rsidR="00813127">
              <w:t>f) Náležitosti povinnej publicity (logá, texty)</w:t>
            </w:r>
          </w:p>
        </w:tc>
        <w:tc>
          <w:tcPr>
            <w:tcW w:w="2046" w:type="dxa"/>
          </w:tcPr>
          <w:p w:rsidR="00813127" w:rsidRDefault="00F87712" w:rsidP="00B613CD">
            <w:sdt>
              <w:sdtPr>
                <w:id w:val="2078554254"/>
                <w:placeholder>
                  <w:docPart w:val="ED95525D3001485899F6597FBAEF29F1"/>
                </w:placeholder>
                <w:showingPlcHdr/>
                <w:comboBox>
                  <w:listItem w:displayText="sú uvedené" w:value="sú uvedené"/>
                  <w:listItem w:displayText="nie sú uvedené" w:value="nie sú uvedené"/>
                </w:comboBox>
              </w:sdtPr>
              <w:sdtEndPr/>
              <w:sdtContent>
                <w:r w:rsidR="009040A8" w:rsidRPr="00412246">
                  <w:rPr>
                    <w:rStyle w:val="Textzstupnhosymbolu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Obligatórne podmienky poskytnutia príspevku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pPr>
              <w:ind w:left="249" w:hanging="249"/>
            </w:pPr>
            <w:r>
              <w:t>1. Oprávnenosť žiadateľa</w:t>
            </w:r>
          </w:p>
        </w:tc>
        <w:tc>
          <w:tcPr>
            <w:tcW w:w="2046" w:type="dxa"/>
          </w:tcPr>
          <w:p w:rsidR="00813127" w:rsidRDefault="00F87712" w:rsidP="00B613CD">
            <w:sdt>
              <w:sdtPr>
                <w:id w:val="-108674273"/>
                <w:placeholder>
                  <w:docPart w:val="9375E677A93242339E5583873F8E5C0D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</w:comboBox>
              </w:sdtPr>
              <w:sdtEndPr/>
              <w:sdtContent>
                <w:r w:rsidR="009040A8" w:rsidRPr="00412246">
                  <w:rPr>
                    <w:rStyle w:val="Textzstupnhosymbolu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7F4873">
            <w:pPr>
              <w:ind w:left="249" w:hanging="249"/>
            </w:pPr>
            <w:r>
              <w:t>2. Oprávnenosť aktivít</w:t>
            </w:r>
            <w:r w:rsidR="0095466E">
              <w:t xml:space="preserve"> (jednoznačné zadefinovanie oprávnených typov</w:t>
            </w:r>
            <w:r w:rsidR="00374B71">
              <w:t xml:space="preserve"> aktivít</w:t>
            </w:r>
            <w:r w:rsidR="0095466E">
              <w:t xml:space="preserve"> </w:t>
            </w:r>
            <w:r w:rsidR="007F4873" w:rsidRPr="007F4873">
              <w:rPr>
                <w:vertAlign w:val="superscript"/>
              </w:rPr>
              <w:footnoteReference w:id="6"/>
            </w:r>
            <w:r w:rsidR="0095466E">
              <w:t xml:space="preserve"> a podmienok ich oprávnenosti)</w:t>
            </w:r>
          </w:p>
        </w:tc>
        <w:tc>
          <w:tcPr>
            <w:tcW w:w="2046" w:type="dxa"/>
          </w:tcPr>
          <w:p w:rsidR="00813127" w:rsidRDefault="00F87712" w:rsidP="00B613CD">
            <w:sdt>
              <w:sdtPr>
                <w:id w:val="996622542"/>
                <w:placeholder>
                  <w:docPart w:val="B2E23944A4344F428FBAE2683F2F2DBF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</w:comboBox>
              </w:sdtPr>
              <w:sdtEndPr/>
              <w:sdtContent>
                <w:r w:rsidR="009040A8" w:rsidRPr="00412246">
                  <w:rPr>
                    <w:rStyle w:val="Textzstupnhosymbolu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Del="000A6695" w:rsidTr="00B613CD">
        <w:trPr>
          <w:jc w:val="center"/>
          <w:del w:id="14" w:author="Auto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Del="000A6695" w:rsidRDefault="00813127" w:rsidP="00B613CD">
            <w:pPr>
              <w:ind w:left="249" w:hanging="249"/>
              <w:rPr>
                <w:del w:id="15" w:author="Autor"/>
              </w:rPr>
            </w:pPr>
            <w:del w:id="16" w:author="Autor">
              <w:r w:rsidDel="000A6695">
                <w:delText>3. Oprávnenosť výdavkov</w:delText>
              </w:r>
            </w:del>
          </w:p>
        </w:tc>
        <w:tc>
          <w:tcPr>
            <w:tcW w:w="2046" w:type="dxa"/>
          </w:tcPr>
          <w:p w:rsidR="00813127" w:rsidDel="000A6695" w:rsidRDefault="00F87712" w:rsidP="00B613CD">
            <w:pPr>
              <w:rPr>
                <w:del w:id="17" w:author="Autor"/>
              </w:rPr>
            </w:pPr>
            <w:customXmlDelRangeStart w:id="18" w:author="Autor"/>
            <w:sdt>
              <w:sdtPr>
                <w:id w:val="246466201"/>
                <w:placeholder>
                  <w:docPart w:val="01791A44509D4BA0951A23F5ED0D249B"/>
                </w:placeholder>
                <w:comboBox>
                  <w:listItem w:displayText="je uvedená" w:value="je uvedená"/>
                  <w:listItem w:displayText="nie je uvedená" w:value="nie je uvedená"/>
                </w:comboBox>
              </w:sdtPr>
              <w:sdtEndPr/>
              <w:sdtContent>
                <w:customXmlDelRangeEnd w:id="18"/>
                <w:customXmlDelRangeStart w:id="19" w:author="Autor"/>
              </w:sdtContent>
            </w:sdt>
            <w:customXmlDelRangeEnd w:id="19"/>
            <w:del w:id="20" w:author="Autor">
              <w:r w:rsidR="009040A8" w:rsidDel="000A6695">
                <w:delText xml:space="preserve"> </w:delText>
              </w:r>
            </w:del>
          </w:p>
        </w:tc>
        <w:tc>
          <w:tcPr>
            <w:tcW w:w="3029" w:type="dxa"/>
          </w:tcPr>
          <w:p w:rsidR="00813127" w:rsidDel="000A6695" w:rsidRDefault="00813127" w:rsidP="00B613CD">
            <w:pPr>
              <w:rPr>
                <w:del w:id="21" w:author="Autor"/>
              </w:rPr>
            </w:pPr>
          </w:p>
        </w:tc>
      </w:tr>
      <w:tr w:rsidR="00813127" w:rsidDel="000A6695" w:rsidTr="00B613CD">
        <w:trPr>
          <w:jc w:val="center"/>
          <w:del w:id="22" w:author="Auto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Del="000A6695" w:rsidRDefault="00813127" w:rsidP="009A6F96">
            <w:pPr>
              <w:ind w:left="371" w:hanging="371"/>
              <w:rPr>
                <w:del w:id="23" w:author="Autor"/>
              </w:rPr>
            </w:pPr>
            <w:del w:id="24" w:author="Autor">
              <w:r w:rsidDel="000A6695">
                <w:delText xml:space="preserve">3a) Posúdenie aktivít výzvy z hľadiska podpory projektov generujúcich príjem </w:delText>
              </w:r>
              <w:r w:rsidDel="000A6695">
                <w:lastRenderedPageBreak/>
                <w:delText xml:space="preserve">a zohľadnenie záverov v podmienkach týkajúcich sa projektov generujúcich príjem </w:delText>
              </w:r>
            </w:del>
          </w:p>
        </w:tc>
        <w:tc>
          <w:tcPr>
            <w:tcW w:w="2046" w:type="dxa"/>
          </w:tcPr>
          <w:p w:rsidR="00813127" w:rsidDel="000A6695" w:rsidRDefault="00F87712" w:rsidP="00B613CD">
            <w:pPr>
              <w:rPr>
                <w:del w:id="25" w:author="Autor"/>
              </w:rPr>
            </w:pPr>
            <w:customXmlDelRangeStart w:id="26" w:author="Autor"/>
            <w:sdt>
              <w:sdtPr>
                <w:id w:val="-1481998581"/>
                <w:placeholder>
                  <w:docPart w:val="4E3C7ED2F7A8490E93D886E48EBF556E"/>
                </w:placeholder>
                <w:comboBox>
                  <w:listItem w:displayText="boli posúdené" w:value="boli posúdené"/>
                  <w:listItem w:displayText="neboli posúdené" w:value="neboli posúdené"/>
                </w:comboBox>
              </w:sdtPr>
              <w:sdtEndPr/>
              <w:sdtContent>
                <w:customXmlDelRangeEnd w:id="26"/>
                <w:customXmlDelRangeStart w:id="27" w:author="Autor"/>
              </w:sdtContent>
            </w:sdt>
            <w:customXmlDelRangeEnd w:id="27"/>
            <w:del w:id="28" w:author="Autor">
              <w:r w:rsidR="009040A8" w:rsidDel="000A6695">
                <w:delText xml:space="preserve"> </w:delText>
              </w:r>
            </w:del>
          </w:p>
        </w:tc>
        <w:tc>
          <w:tcPr>
            <w:tcW w:w="3029" w:type="dxa"/>
          </w:tcPr>
          <w:p w:rsidR="00813127" w:rsidDel="000A6695" w:rsidRDefault="00813127" w:rsidP="00B613CD">
            <w:pPr>
              <w:rPr>
                <w:del w:id="29" w:author="Autor"/>
              </w:rPr>
            </w:pP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A6695" w:rsidP="00B613CD">
            <w:pPr>
              <w:ind w:left="249" w:hanging="249"/>
            </w:pPr>
            <w:ins w:id="30" w:author="Autor">
              <w:r>
                <w:lastRenderedPageBreak/>
                <w:t>3</w:t>
              </w:r>
            </w:ins>
            <w:del w:id="31" w:author="Autor">
              <w:r w:rsidR="00813127" w:rsidDel="000A6695">
                <w:delText>4</w:delText>
              </w:r>
            </w:del>
            <w:r w:rsidR="00813127">
              <w:t>. Oprávnenosť miesta realizácie projektov</w:t>
            </w:r>
          </w:p>
        </w:tc>
        <w:tc>
          <w:tcPr>
            <w:tcW w:w="2046" w:type="dxa"/>
          </w:tcPr>
          <w:p w:rsidR="00813127" w:rsidRDefault="00F87712" w:rsidP="00B613CD">
            <w:sdt>
              <w:sdtPr>
                <w:id w:val="-1763139073"/>
                <w:placeholder>
                  <w:docPart w:val="C5720E8FD8A246D5B36FC6DFF40EF865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</w:comboBox>
              </w:sdtPr>
              <w:sdtEndPr/>
              <w:sdtContent>
                <w:r w:rsidR="009040A8" w:rsidRPr="00412246">
                  <w:rPr>
                    <w:rStyle w:val="Textzstupnhosymbolu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A6695" w:rsidP="00B613CD">
            <w:pPr>
              <w:ind w:left="249" w:hanging="249"/>
            </w:pPr>
            <w:ins w:id="32" w:author="Autor">
              <w:r>
                <w:t>4</w:t>
              </w:r>
            </w:ins>
            <w:del w:id="33" w:author="Autor">
              <w:r w:rsidR="00813127" w:rsidDel="000A6695">
                <w:delText>5</w:delText>
              </w:r>
            </w:del>
            <w:r w:rsidR="00813127">
              <w:t>. Kritériá pre výber projektov</w:t>
            </w:r>
          </w:p>
        </w:tc>
        <w:tc>
          <w:tcPr>
            <w:tcW w:w="2046" w:type="dxa"/>
          </w:tcPr>
          <w:p w:rsidR="00813127" w:rsidRDefault="00F87712" w:rsidP="00B613CD">
            <w:sdt>
              <w:sdtPr>
                <w:id w:val="-754895470"/>
                <w:placeholder>
                  <w:docPart w:val="7DE0588F104B4735BD004C0040F7A646"/>
                </w:placeholder>
                <w:showingPlcHdr/>
                <w:comboBox>
                  <w:listItem w:displayText="sú uvedené" w:value="sú uvedené"/>
                  <w:listItem w:displayText="nie sú uvedené" w:value="nie sú uvedené"/>
                </w:comboBox>
              </w:sdtPr>
              <w:sdtEndPr/>
              <w:sdtContent>
                <w:r w:rsidR="009040A8" w:rsidRPr="00412246">
                  <w:rPr>
                    <w:rStyle w:val="Textzstupnhosymbolu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Del="000A6695" w:rsidTr="00B613CD">
        <w:trPr>
          <w:jc w:val="center"/>
          <w:del w:id="34" w:author="Auto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Del="000A6695" w:rsidRDefault="00813127" w:rsidP="00B613CD">
            <w:pPr>
              <w:ind w:left="249" w:hanging="249"/>
              <w:rPr>
                <w:del w:id="35" w:author="Autor"/>
              </w:rPr>
            </w:pPr>
            <w:del w:id="36" w:author="Autor">
              <w:r w:rsidDel="000A6695">
                <w:delText>6. Spôsob financovania</w:delText>
              </w:r>
            </w:del>
          </w:p>
        </w:tc>
        <w:tc>
          <w:tcPr>
            <w:tcW w:w="2046" w:type="dxa"/>
          </w:tcPr>
          <w:p w:rsidR="00813127" w:rsidDel="000A6695" w:rsidRDefault="00F87712" w:rsidP="00B613CD">
            <w:pPr>
              <w:rPr>
                <w:del w:id="37" w:author="Autor"/>
              </w:rPr>
            </w:pPr>
            <w:customXmlDelRangeStart w:id="38" w:author="Autor"/>
            <w:sdt>
              <w:sdtPr>
                <w:id w:val="1259879045"/>
                <w:placeholder>
                  <w:docPart w:val="C1B9F698AF8B44E28BBC030EC9E80BD2"/>
                </w:placeholder>
                <w:comboBox>
                  <w:listItem w:displayText="je uvedený" w:value="je uvedený"/>
                  <w:listItem w:displayText="nie je uvedený" w:value="nie je uvedený"/>
                </w:comboBox>
              </w:sdtPr>
              <w:sdtEndPr/>
              <w:sdtContent>
                <w:customXmlDelRangeEnd w:id="38"/>
                <w:customXmlDelRangeStart w:id="39" w:author="Autor"/>
              </w:sdtContent>
            </w:sdt>
            <w:customXmlDelRangeEnd w:id="39"/>
            <w:del w:id="40" w:author="Autor">
              <w:r w:rsidR="009040A8" w:rsidDel="000A6695">
                <w:delText xml:space="preserve"> </w:delText>
              </w:r>
            </w:del>
          </w:p>
        </w:tc>
        <w:tc>
          <w:tcPr>
            <w:tcW w:w="3029" w:type="dxa"/>
          </w:tcPr>
          <w:p w:rsidR="00813127" w:rsidDel="000A6695" w:rsidRDefault="00813127" w:rsidP="00B613CD">
            <w:pPr>
              <w:rPr>
                <w:del w:id="41" w:author="Autor"/>
              </w:rPr>
            </w:pPr>
          </w:p>
        </w:tc>
      </w:tr>
      <w:tr w:rsidR="00000EEA" w:rsidTr="003E7603">
        <w:trPr>
          <w:jc w:val="center"/>
          <w:ins w:id="42" w:author="Auto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000EEA" w:rsidRDefault="00000EEA" w:rsidP="003E7603">
            <w:pPr>
              <w:ind w:left="249" w:hanging="249"/>
              <w:rPr>
                <w:ins w:id="43" w:author="Autor"/>
              </w:rPr>
            </w:pPr>
            <w:ins w:id="44" w:author="Autor">
              <w:r>
                <w:t>5. Podmienky podľa osobitných predpisov</w:t>
              </w:r>
            </w:ins>
          </w:p>
        </w:tc>
        <w:tc>
          <w:tcPr>
            <w:tcW w:w="2046" w:type="dxa"/>
          </w:tcPr>
          <w:p w:rsidR="00000EEA" w:rsidRDefault="00F87712" w:rsidP="003E7603">
            <w:pPr>
              <w:rPr>
                <w:ins w:id="45" w:author="Autor"/>
              </w:rPr>
            </w:pPr>
            <w:customXmlInsRangeStart w:id="46" w:author="Autor"/>
            <w:sdt>
              <w:sdtPr>
                <w:id w:val="940637594"/>
                <w:placeholder>
                  <w:docPart w:val="DA95E0FC05944D94AC4CB63C86A98BAD"/>
                </w:placeholder>
                <w:showingPlcHdr/>
                <w:comboBox>
                  <w:listItem w:displayText="sú uvedené" w:value="sú uvedené"/>
                  <w:listItem w:displayText="nie sú uvedené" w:value="nie sú uvedené"/>
                </w:comboBox>
              </w:sdtPr>
              <w:sdtEndPr/>
              <w:sdtContent>
                <w:customXmlInsRangeEnd w:id="46"/>
                <w:ins w:id="47" w:author="Autor">
                  <w:r w:rsidR="00000EEA" w:rsidRPr="00412246">
                    <w:rPr>
                      <w:rStyle w:val="Textzstupnhosymbolu"/>
                    </w:rPr>
                    <w:t>Vyberte položku.</w:t>
                  </w:r>
                </w:ins>
                <w:customXmlInsRangeStart w:id="48" w:author="Autor"/>
              </w:sdtContent>
            </w:sdt>
            <w:customXmlInsRangeEnd w:id="48"/>
            <w:ins w:id="49" w:author="Autor">
              <w:r w:rsidR="00000EEA" w:rsidDel="009040A8">
                <w:t xml:space="preserve"> </w:t>
              </w:r>
            </w:ins>
          </w:p>
        </w:tc>
        <w:tc>
          <w:tcPr>
            <w:tcW w:w="3029" w:type="dxa"/>
          </w:tcPr>
          <w:p w:rsidR="00000EEA" w:rsidRDefault="00000EEA" w:rsidP="003E7603">
            <w:pPr>
              <w:rPr>
                <w:ins w:id="50" w:author="Autor"/>
              </w:rPr>
            </w:pP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0A6695" w:rsidP="00000EEA">
            <w:pPr>
              <w:ind w:left="249" w:hanging="249"/>
            </w:pPr>
            <w:ins w:id="51" w:author="Autor">
              <w:r>
                <w:t>5</w:t>
              </w:r>
            </w:ins>
            <w:del w:id="52" w:author="Autor">
              <w:r w:rsidR="00813127" w:rsidDel="000A6695">
                <w:delText>7</w:delText>
              </w:r>
            </w:del>
            <w:r w:rsidR="00813127">
              <w:t xml:space="preserve">. </w:t>
            </w:r>
            <w:ins w:id="53" w:author="Autor">
              <w:r w:rsidR="00000EEA" w:rsidRPr="00000EEA">
                <w:rPr>
                  <w:rPrChange w:id="54" w:author="Autor">
                    <w:rPr>
                      <w:b/>
                    </w:rPr>
                  </w:rPrChange>
                </w:rPr>
                <w:t>Informácia o podmienkach vrátenia prostriedkov z príspevku podľa § 25 ods. 10 zákona o príspevku z</w:t>
              </w:r>
              <w:r w:rsidR="00000EEA">
                <w:t> </w:t>
              </w:r>
              <w:r w:rsidR="00000EEA" w:rsidRPr="00000EEA">
                <w:rPr>
                  <w:rPrChange w:id="55" w:author="Autor">
                    <w:rPr>
                      <w:b/>
                    </w:rPr>
                  </w:rPrChange>
                </w:rPr>
                <w:t>EŠIF</w:t>
              </w:r>
              <w:r w:rsidR="00000EEA">
                <w:t>,</w:t>
              </w:r>
              <w:r w:rsidR="00000EEA" w:rsidRPr="00000EEA">
                <w:rPr>
                  <w:rPrChange w:id="56" w:author="Autor">
                    <w:rPr>
                      <w:b/>
                    </w:rPr>
                  </w:rPrChange>
                </w:rPr>
                <w:t xml:space="preserve"> ak ide o podmienečne vratný finančný príspevok </w:t>
              </w:r>
              <w:r w:rsidR="00000EEA" w:rsidRPr="003E7603">
                <w:t>(ak je to relevantné</w:t>
              </w:r>
              <w:r w:rsidR="00000EEA">
                <w:t>)</w:t>
              </w:r>
            </w:ins>
            <w:del w:id="57" w:author="Autor">
              <w:r w:rsidR="00813127" w:rsidDel="00000EEA">
                <w:delText>Podmienky podľa osobitných predpisov</w:delText>
              </w:r>
            </w:del>
          </w:p>
        </w:tc>
        <w:tc>
          <w:tcPr>
            <w:tcW w:w="2046" w:type="dxa"/>
          </w:tcPr>
          <w:p w:rsidR="00813127" w:rsidRDefault="00F87712" w:rsidP="00B613CD">
            <w:sdt>
              <w:sdtPr>
                <w:id w:val="449213768"/>
                <w:placeholder>
                  <w:docPart w:val="9C8355726561499CB3720EA5E4265434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  <w:listItem w:displayText="nejde o podmienečne vratný finančný príspevok" w:value="nejde o podmienečne vratný finančný príspevok"/>
                </w:comboBox>
              </w:sdtPr>
              <w:sdtEndPr/>
              <w:sdtContent>
                <w:r w:rsidR="009040A8" w:rsidRPr="00412246">
                  <w:rPr>
                    <w:rStyle w:val="Textzstupnhosymbolu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Fakultatívne podmienky poskytnutia príspevku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1. Oprávnenosť partnera</w:t>
            </w:r>
          </w:p>
        </w:tc>
        <w:sdt>
          <w:sdtPr>
            <w:id w:val="-1262377818"/>
            <w:placeholder>
              <w:docPart w:val="43FAD5C0CDCF4F4E9B02906697DDB5C5"/>
            </w:placeholder>
            <w:showingPlcHdr/>
            <w:comboBox>
              <w:listItem w:displayText="je uvedená" w:value="je uvedená"/>
              <w:listItem w:displayText="nie je uvedená" w:value="nie je uvedená"/>
              <w:listItem w:displayText="neuplatňuje sa " w:value="neuplatňuje sa 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2. Oprávnenosť užívateľa</w:t>
            </w:r>
          </w:p>
        </w:tc>
        <w:tc>
          <w:tcPr>
            <w:tcW w:w="2046" w:type="dxa"/>
          </w:tcPr>
          <w:p w:rsidR="00813127" w:rsidRDefault="00F87712" w:rsidP="00B613CD">
            <w:sdt>
              <w:sdtPr>
                <w:id w:val="1538083074"/>
                <w:placeholder>
                  <w:docPart w:val="A3C05FADD679428EB39CA258E8248DF0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  <w:listItem w:displayText="neuplatňuje sa " w:value="neuplatňuje sa "/>
                </w:comboBox>
              </w:sdtPr>
              <w:sdtEndPr/>
              <w:sdtContent>
                <w:r w:rsidR="009040A8" w:rsidRPr="008B2ED1">
                  <w:rPr>
                    <w:rStyle w:val="Textzstupnhosymbolu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3. Oprávnenosť cieľovej skupiny</w:t>
            </w:r>
          </w:p>
        </w:tc>
        <w:tc>
          <w:tcPr>
            <w:tcW w:w="2046" w:type="dxa"/>
          </w:tcPr>
          <w:p w:rsidR="00813127" w:rsidRDefault="00F87712">
            <w:sdt>
              <w:sdtPr>
                <w:id w:val="-1925707801"/>
                <w:placeholder>
                  <w:docPart w:val="A154384AD1BE4074946306CC518741D0"/>
                </w:placeholder>
                <w:showingPlcHdr/>
                <w:comboBox>
                  <w:listItem w:displayText="je uvedená" w:value="je uvedená"/>
                  <w:listItem w:displayText="nie je uvedená" w:value="nie je uvedená"/>
                  <w:listItem w:displayText="neuplatňuje sa " w:value="neuplatňuje sa "/>
                </w:comboBox>
              </w:sdtPr>
              <w:sdtEndPr/>
              <w:sdtContent>
                <w:r w:rsidR="009040A8" w:rsidRPr="008B2ED1">
                  <w:rPr>
                    <w:rStyle w:val="Textzstupnhosymbolu"/>
                  </w:rPr>
                  <w:t>Vyberte položku.</w:t>
                </w:r>
              </w:sdtContent>
            </w:sdt>
            <w:r w:rsidR="009040A8" w:rsidDel="009040A8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4. Ďalšie podmienky poskytnutia príspevku</w:t>
            </w:r>
          </w:p>
        </w:tc>
        <w:sdt>
          <w:sdtPr>
            <w:id w:val="1084036888"/>
            <w:placeholder>
              <w:docPart w:val="24D79AA71EBE40C58B5191D95DB9C794"/>
            </w:placeholder>
            <w:showingPlcHdr/>
            <w:comboBox>
              <w:listItem w:displayText="sú uvedené" w:value="sú uvedené"/>
              <w:listItem w:displayText="nie sú uvedené" w:value="nie sú uvedené"/>
              <w:listItem w:displayText="neuplatňujú sa" w:value="neuplatňujú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RPr="00412246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>
              <w:rPr>
                <w:b/>
              </w:rPr>
              <w:t>Overenie podmienok poskytnutia príspevku a ďalšie informácie k výzve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3D0483">
            <w:pPr>
              <w:ind w:left="249" w:hanging="249"/>
            </w:pPr>
            <w:r>
              <w:t>1. Zapracovanie ustanovení o</w:t>
            </w:r>
            <w:r w:rsidR="003D0483">
              <w:t> preukazovaní a</w:t>
            </w:r>
            <w:r>
              <w:t> overovaní podmienok poskytnutia príspevku a ďalších informácií k výzve</w:t>
            </w:r>
          </w:p>
        </w:tc>
        <w:sdt>
          <w:sdtPr>
            <w:id w:val="-880484544"/>
            <w:placeholder>
              <w:docPart w:val="3DB93272795241118D691085894981AF"/>
            </w:placeholder>
            <w:showingPlcHdr/>
            <w:comboBox>
              <w:listItem w:displayText="sú zapracované" w:value="sú zapracované"/>
              <w:listItem w:displayText="nie sú zapracované" w:value="nie sú zapracované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BC3AF1" w:rsidRPr="00086671" w:rsidTr="00B613CD">
        <w:trPr>
          <w:trHeight w:val="151"/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BC3AF1" w:rsidRPr="00885D6D" w:rsidRDefault="00BC3AF1" w:rsidP="001B5413">
            <w:pPr>
              <w:jc w:val="center"/>
              <w:rPr>
                <w:b/>
              </w:rPr>
            </w:pPr>
            <w:r w:rsidRPr="001770B9">
              <w:rPr>
                <w:b/>
              </w:rPr>
              <w:t>Identifikácia synergických</w:t>
            </w:r>
            <w:del w:id="58" w:author="Autor">
              <w:r w:rsidRPr="001770B9" w:rsidDel="001B5413">
                <w:rPr>
                  <w:b/>
                </w:rPr>
                <w:delText xml:space="preserve"> a komplementárnych</w:delText>
              </w:r>
            </w:del>
            <w:r w:rsidRPr="001770B9">
              <w:rPr>
                <w:b/>
              </w:rPr>
              <w:t xml:space="preserve"> účinkov</w:t>
            </w:r>
          </w:p>
        </w:tc>
      </w:tr>
      <w:tr w:rsidR="00791176" w:rsidRPr="0024799D" w:rsidTr="009D4CB5">
        <w:trPr>
          <w:jc w:val="center"/>
        </w:trPr>
        <w:tc>
          <w:tcPr>
            <w:tcW w:w="6897" w:type="dxa"/>
            <w:gridSpan w:val="3"/>
          </w:tcPr>
          <w:p w:rsidR="00791176" w:rsidRDefault="00791176" w:rsidP="009D4CB5"/>
        </w:tc>
        <w:tc>
          <w:tcPr>
            <w:tcW w:w="3029" w:type="dxa"/>
          </w:tcPr>
          <w:p w:rsidR="00791176" w:rsidRPr="0024799D" w:rsidRDefault="00791176" w:rsidP="009D4CB5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BC3AF1" w:rsidTr="009D4CB5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BC3AF1" w:rsidRDefault="00BC3AF1" w:rsidP="00AF565D">
            <w:pPr>
              <w:ind w:left="249" w:hanging="249"/>
            </w:pPr>
            <w:r>
              <w:t>1. Uvedenie relevantných údajov o synergických</w:t>
            </w:r>
            <w:del w:id="59" w:author="Autor">
              <w:r w:rsidDel="001B5413">
                <w:delText xml:space="preserve"> a komplementárnych</w:delText>
              </w:r>
            </w:del>
            <w:r>
              <w:t xml:space="preserve"> účinkoch</w:t>
            </w:r>
            <w:r w:rsidR="00462B88">
              <w:t xml:space="preserve"> </w:t>
            </w:r>
            <w:r w:rsidR="00AE1B5D">
              <w:t xml:space="preserve">v súlade so </w:t>
            </w:r>
            <w:r w:rsidR="009F04E6">
              <w:t xml:space="preserve">závermi </w:t>
            </w:r>
            <w:r w:rsidR="00AE1B5D">
              <w:t>pracovnej komisie</w:t>
            </w:r>
            <w:r w:rsidR="00AE1B5D" w:rsidRPr="00AE1B5D">
              <w:t xml:space="preserve"> pre koordináciu a zabezpečenie synergických účinkov</w:t>
            </w:r>
          </w:p>
        </w:tc>
        <w:sdt>
          <w:sdtPr>
            <w:id w:val="263500299"/>
            <w:placeholder>
              <w:docPart w:val="2367DBC28E974654BFEE2F527E543DF1"/>
            </w:placeholder>
            <w:showingPlcHdr/>
            <w:comboBox>
              <w:listItem w:displayText="sú uvedené" w:value="sú uvedené"/>
              <w:listItem w:displayText="nie sú uvedené" w:value="nie sú uvedené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BC3AF1" w:rsidRDefault="00ED22F6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BC3AF1" w:rsidRDefault="00BC3AF1" w:rsidP="009D4CB5"/>
        </w:tc>
      </w:tr>
      <w:tr w:rsidR="00791176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791176" w:rsidRDefault="00791176" w:rsidP="00B613CD">
            <w:pPr>
              <w:jc w:val="center"/>
              <w:rPr>
                <w:b/>
              </w:rPr>
            </w:pPr>
            <w:r>
              <w:rPr>
                <w:b/>
              </w:rPr>
              <w:t>Zmena a zrušenie výzvy</w:t>
            </w:r>
          </w:p>
        </w:tc>
      </w:tr>
      <w:tr w:rsidR="00791176" w:rsidRPr="0024799D" w:rsidTr="009D4CB5">
        <w:trPr>
          <w:jc w:val="center"/>
        </w:trPr>
        <w:tc>
          <w:tcPr>
            <w:tcW w:w="6897" w:type="dxa"/>
            <w:gridSpan w:val="3"/>
          </w:tcPr>
          <w:p w:rsidR="00791176" w:rsidRDefault="00791176" w:rsidP="009D4CB5"/>
        </w:tc>
        <w:tc>
          <w:tcPr>
            <w:tcW w:w="3029" w:type="dxa"/>
          </w:tcPr>
          <w:p w:rsidR="00791176" w:rsidRPr="0024799D" w:rsidRDefault="00791176" w:rsidP="009D4CB5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470AB0">
            <w:pPr>
              <w:ind w:left="249" w:hanging="249"/>
            </w:pPr>
            <w:r>
              <w:t>1. Zapracovanie ustanovení o</w:t>
            </w:r>
            <w:r w:rsidR="00470AB0">
              <w:t> zmene a zrušení výzvy</w:t>
            </w:r>
          </w:p>
        </w:tc>
        <w:sdt>
          <w:sdtPr>
            <w:id w:val="1878661637"/>
            <w:placeholder>
              <w:docPart w:val="92C3C8A62D6B43159C2411D6264040CC"/>
            </w:placeholder>
            <w:showingPlcHdr/>
            <w:comboBox>
              <w:listItem w:displayText="sú uvedené" w:value="sú uvedené"/>
              <w:listItem w:displayText="nie sú uvedené" w:value="nie sú uvedené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  <w:shd w:val="clear" w:color="auto" w:fill="B2A1C7" w:themeFill="accent4" w:themeFillTint="99"/>
          </w:tcPr>
          <w:p w:rsidR="00813127" w:rsidRPr="00517659" w:rsidRDefault="00813127" w:rsidP="00B613CD">
            <w:pPr>
              <w:jc w:val="center"/>
              <w:rPr>
                <w:b/>
              </w:rPr>
            </w:pPr>
            <w:r w:rsidRPr="00517659">
              <w:rPr>
                <w:b/>
              </w:rPr>
              <w:t>Prílohy</w:t>
            </w:r>
          </w:p>
        </w:tc>
      </w:tr>
      <w:tr w:rsidR="00813127" w:rsidTr="00B613CD">
        <w:trPr>
          <w:jc w:val="center"/>
        </w:trPr>
        <w:tc>
          <w:tcPr>
            <w:tcW w:w="6897" w:type="dxa"/>
            <w:gridSpan w:val="3"/>
          </w:tcPr>
          <w:p w:rsidR="00813127" w:rsidRDefault="00813127" w:rsidP="00B613CD"/>
        </w:tc>
        <w:tc>
          <w:tcPr>
            <w:tcW w:w="3029" w:type="dxa"/>
          </w:tcPr>
          <w:p w:rsidR="00813127" w:rsidRPr="0024799D" w:rsidRDefault="00813127" w:rsidP="00B613CD">
            <w:pPr>
              <w:jc w:val="center"/>
              <w:rPr>
                <w:b/>
              </w:rPr>
            </w:pPr>
            <w:r w:rsidRPr="0024799D">
              <w:rPr>
                <w:b/>
              </w:rPr>
              <w:t>Poznámka</w:t>
            </w:r>
          </w:p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1. Formulár ŽoNFP</w:t>
            </w:r>
          </w:p>
        </w:tc>
        <w:sdt>
          <w:sdtPr>
            <w:id w:val="-300617812"/>
            <w:placeholder>
              <w:docPart w:val="4DA624FB0C804E939E8B9F8A7A4BD2D5"/>
            </w:placeholder>
            <w:showingPlcHdr/>
            <w:comboBox>
              <w:listItem w:displayText="je priložený" w:value="je priložený"/>
              <w:listItem w:displayText="nie je priložený" w:value="nie je priložený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2. Príručka pre žiadateľa</w:t>
            </w:r>
          </w:p>
        </w:tc>
        <w:tc>
          <w:tcPr>
            <w:tcW w:w="2046" w:type="dxa"/>
          </w:tcPr>
          <w:p w:rsidR="00813127" w:rsidRDefault="00F87712" w:rsidP="00B613CD">
            <w:sdt>
              <w:sdtPr>
                <w:id w:val="-2019230344"/>
                <w:placeholder>
                  <w:docPart w:val="6001DC116E0E4717A431E7CFFA835CFF"/>
                </w:placeholder>
                <w:showingPlcHdr/>
                <w:comboBox>
                  <w:listItem w:displayText="je priložená" w:value="je priložená"/>
                  <w:listItem w:displayText="nie je priložená" w:value="nie je priložená"/>
                </w:comboBox>
              </w:sdtPr>
              <w:sdtEndPr/>
              <w:sdtContent>
                <w:r w:rsidR="00086219" w:rsidRPr="008B2ED1">
                  <w:rPr>
                    <w:rStyle w:val="Textzstupnhosymbolu"/>
                  </w:rPr>
                  <w:t>Vyberte položku.</w:t>
                </w:r>
              </w:sdtContent>
            </w:sdt>
            <w:r w:rsidR="00086219" w:rsidDel="00086219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B613CD">
            <w:r>
              <w:t>3. Schéma štátnej pomoci/pomoci de minimis</w:t>
            </w:r>
          </w:p>
        </w:tc>
        <w:sdt>
          <w:sdtPr>
            <w:id w:val="154962922"/>
            <w:placeholder>
              <w:docPart w:val="F0D7D28C6E9542709D0A6A5CACF973A8"/>
            </w:placeholder>
            <w:showingPlcHdr/>
            <w:comboBox>
              <w:listItem w:displayText="je priložená" w:value="je priložená"/>
              <w:listItem w:displayText="nie je priložená" w:value="nie je priložená"/>
              <w:listItem w:displayText="neuplatňuje sa" w:value="neuplatňuje sa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Pr="00105536" w:rsidRDefault="00813127" w:rsidP="00B613CD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4. </w:t>
            </w:r>
            <w:r w:rsidRPr="00105536">
              <w:rPr>
                <w:bCs/>
                <w:iCs/>
              </w:rPr>
              <w:t>Zoznam merateľných ukazovateľov</w:t>
            </w:r>
            <w:r w:rsidRPr="00105536">
              <w:rPr>
                <w:b/>
              </w:rPr>
              <w:t xml:space="preserve"> </w:t>
            </w:r>
          </w:p>
        </w:tc>
        <w:tc>
          <w:tcPr>
            <w:tcW w:w="2046" w:type="dxa"/>
          </w:tcPr>
          <w:p w:rsidR="00813127" w:rsidRDefault="00F87712" w:rsidP="00B613CD">
            <w:sdt>
              <w:sdtPr>
                <w:id w:val="-504201680"/>
                <w:placeholder>
                  <w:docPart w:val="922B10C3B17449D1A270809DEE37BF65"/>
                </w:placeholder>
                <w:showingPlcHdr/>
                <w:comboBox>
                  <w:listItem w:displayText="je priložený" w:value="je priložený"/>
                  <w:listItem w:displayText="nie je priložený" w:value="nie je priložený"/>
                </w:comboBox>
              </w:sdtPr>
              <w:sdtEndPr/>
              <w:sdtContent>
                <w:r w:rsidR="00086219" w:rsidRPr="008B2ED1">
                  <w:rPr>
                    <w:rStyle w:val="Textzstupnhosymbolu"/>
                  </w:rPr>
                  <w:t>Vyberte položku.</w:t>
                </w:r>
              </w:sdtContent>
            </w:sdt>
            <w:r w:rsidR="00086219" w:rsidDel="00086219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551256">
            <w:pPr>
              <w:ind w:left="371" w:hanging="371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4a) Všetky merateľné ukazovatele sú </w:t>
            </w:r>
            <w:r w:rsidR="002D7148">
              <w:rPr>
                <w:bCs/>
                <w:iCs/>
              </w:rPr>
              <w:t>platné v</w:t>
            </w:r>
            <w:r>
              <w:rPr>
                <w:bCs/>
                <w:iCs/>
              </w:rPr>
              <w:t> číselníku merateľných ukazovateľov</w:t>
            </w:r>
          </w:p>
        </w:tc>
        <w:sdt>
          <w:sdtPr>
            <w:id w:val="603770024"/>
            <w:placeholder>
              <w:docPart w:val="3E2156470C1846758949FB0EFCE43EF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9A56FE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F5BA4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F5BA4" w:rsidRDefault="008F5BA4" w:rsidP="00113492">
            <w:pPr>
              <w:ind w:left="385" w:hanging="385"/>
              <w:rPr>
                <w:bCs/>
                <w:iCs/>
              </w:rPr>
            </w:pPr>
            <w:r>
              <w:rPr>
                <w:bCs/>
                <w:iCs/>
              </w:rPr>
              <w:t xml:space="preserve">4b) </w:t>
            </w:r>
            <w:r w:rsidR="00113492">
              <w:rPr>
                <w:bCs/>
                <w:iCs/>
              </w:rPr>
              <w:t xml:space="preserve">Všetky oprávnené typy aktivít vo výzve majú zadefinované projektové merateľné ukazovatele </w:t>
            </w:r>
          </w:p>
        </w:tc>
        <w:sdt>
          <w:sdtPr>
            <w:id w:val="1308361411"/>
            <w:placeholder>
              <w:docPart w:val="300E18BBEC3D437C8B5868B6E8074098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2046" w:type="dxa"/>
              </w:tcPr>
              <w:p w:rsidR="008F5BA4" w:rsidRDefault="008F5BA4" w:rsidP="00B613CD">
                <w:r w:rsidRPr="009A56FE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F5BA4" w:rsidRDefault="008F5BA4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813127" w:rsidP="005239FD">
            <w:pPr>
              <w:jc w:val="both"/>
            </w:pPr>
            <w:r>
              <w:t xml:space="preserve">5. </w:t>
            </w:r>
            <w:r w:rsidR="005239FD">
              <w:rPr>
                <w:rFonts w:eastAsia="Calibri"/>
                <w:bCs/>
                <w:iCs/>
              </w:rPr>
              <w:t>I</w:t>
            </w:r>
            <w:r w:rsidR="0086698E" w:rsidRPr="0086698E">
              <w:rPr>
                <w:rFonts w:eastAsia="Calibri"/>
                <w:bCs/>
                <w:iCs/>
              </w:rPr>
              <w:t xml:space="preserve">nformácia pre žiadateľov </w:t>
            </w:r>
            <w:r w:rsidR="0086698E" w:rsidRPr="0086698E">
              <w:rPr>
                <w:bCs/>
                <w:iCs/>
                <w:lang w:eastAsia="en-US"/>
              </w:rPr>
              <w:t>o</w:t>
            </w:r>
            <w:r w:rsidR="00CF4DF9">
              <w:rPr>
                <w:bCs/>
                <w:iCs/>
                <w:lang w:eastAsia="en-US"/>
              </w:rPr>
              <w:t> </w:t>
            </w:r>
            <w:r w:rsidR="0086698E" w:rsidRPr="0086698E">
              <w:rPr>
                <w:bCs/>
                <w:iCs/>
                <w:lang w:eastAsia="en-US"/>
              </w:rPr>
              <w:t>nenávratný finančný príspevok / o príspevok</w:t>
            </w:r>
            <w:r w:rsidR="005239FD">
              <w:rPr>
                <w:bCs/>
                <w:iCs/>
                <w:lang w:eastAsia="en-US"/>
              </w:rPr>
              <w:t xml:space="preserve">, ktorá je zverejnená </w:t>
            </w:r>
            <w:r w:rsidR="005239FD">
              <w:t xml:space="preserve">na webovom sídle </w:t>
            </w:r>
            <w:hyperlink r:id="rId11" w:history="1">
              <w:r w:rsidR="005239FD">
                <w:rPr>
                  <w:rStyle w:val="Hypertextovprepojenie"/>
                </w:rPr>
                <w:t>http://www.olaf.vlada.gov.sk/system-vcasneho-</w:t>
              </w:r>
              <w:r w:rsidR="005239FD">
                <w:rPr>
                  <w:rStyle w:val="Hypertextovprepojenie"/>
                </w:rPr>
                <w:lastRenderedPageBreak/>
                <w:t>odhalovania-rizika-a-vylucenia-edes/</w:t>
              </w:r>
            </w:hyperlink>
          </w:p>
        </w:tc>
        <w:tc>
          <w:tcPr>
            <w:tcW w:w="2046" w:type="dxa"/>
          </w:tcPr>
          <w:p w:rsidR="00813127" w:rsidRDefault="00F87712" w:rsidP="00B613CD">
            <w:sdt>
              <w:sdtPr>
                <w:id w:val="1161420833"/>
                <w:placeholder>
                  <w:docPart w:val="29C8A021166E4E0898AB8F4F5D6AD207"/>
                </w:placeholder>
                <w:showingPlcHdr/>
                <w:comboBox>
                  <w:listItem w:displayText="je priložená" w:value="je priložená"/>
                  <w:listItem w:displayText="nie je priložená" w:value="nie je priložená"/>
                </w:comboBox>
              </w:sdtPr>
              <w:sdtEndPr/>
              <w:sdtContent>
                <w:r w:rsidR="00086219" w:rsidRPr="008B2ED1">
                  <w:rPr>
                    <w:rStyle w:val="Textzstupnhosymbolu"/>
                  </w:rPr>
                  <w:t>Vyberte položku.</w:t>
                </w:r>
              </w:sdtContent>
            </w:sdt>
            <w:r w:rsidR="00086219" w:rsidDel="00086219">
              <w:t xml:space="preserve"> </w:t>
            </w:r>
          </w:p>
        </w:tc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E5DFEC" w:themeFill="accent4" w:themeFillTint="33"/>
          </w:tcPr>
          <w:p w:rsidR="00813127" w:rsidRDefault="00ED22F6" w:rsidP="00B613CD">
            <w:r>
              <w:rPr>
                <w:bCs/>
                <w:iCs/>
              </w:rPr>
              <w:lastRenderedPageBreak/>
              <w:t>6</w:t>
            </w:r>
            <w:r w:rsidR="00813127">
              <w:rPr>
                <w:bCs/>
                <w:iCs/>
              </w:rPr>
              <w:t>. Ďalšie prílohy</w:t>
            </w:r>
          </w:p>
        </w:tc>
        <w:sdt>
          <w:sdtPr>
            <w:id w:val="2007244869"/>
            <w:placeholder>
              <w:docPart w:val="F570B0A72C5B4C37A1AEFE4F8471458D"/>
            </w:placeholder>
            <w:showingPlcHdr/>
            <w:comboBox>
              <w:listItem w:displayText="sú priložené" w:value="sú priložené"/>
              <w:listItem w:displayText="nie sú priložené" w:value="nie sú priložené"/>
              <w:listItem w:displayText="neuplatňuje sa " w:value="neuplatňuje sa "/>
            </w:comboBox>
          </w:sdtPr>
          <w:sdtEndPr/>
          <w:sdtContent>
            <w:tc>
              <w:tcPr>
                <w:tcW w:w="2046" w:type="dxa"/>
              </w:tcPr>
              <w:p w:rsidR="00813127" w:rsidRDefault="00813127" w:rsidP="00B613CD">
                <w:r w:rsidRPr="008B2ED1">
                  <w:rPr>
                    <w:rStyle w:val="Textzstupnhosymbolu"/>
                  </w:rPr>
                  <w:t>Vyberte položku.</w:t>
                </w:r>
              </w:p>
            </w:tc>
          </w:sdtContent>
        </w:sdt>
        <w:tc>
          <w:tcPr>
            <w:tcW w:w="3029" w:type="dxa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9926" w:type="dxa"/>
            <w:gridSpan w:val="4"/>
          </w:tcPr>
          <w:p w:rsidR="00813127" w:rsidRDefault="00813127" w:rsidP="00B613CD"/>
        </w:tc>
      </w:tr>
      <w:tr w:rsidR="00813127" w:rsidTr="00B613CD">
        <w:trPr>
          <w:jc w:val="center"/>
        </w:trPr>
        <w:tc>
          <w:tcPr>
            <w:tcW w:w="4851" w:type="dxa"/>
            <w:gridSpan w:val="2"/>
            <w:shd w:val="clear" w:color="auto" w:fill="B2A1C7" w:themeFill="accent4" w:themeFillTint="99"/>
          </w:tcPr>
          <w:p w:rsidR="00813127" w:rsidRDefault="00813127" w:rsidP="00D2618F">
            <w:r>
              <w:t xml:space="preserve">Na základe vykonanej kontroly </w:t>
            </w:r>
            <w:r w:rsidRPr="00194E50">
              <w:t>výzvy na</w:t>
            </w:r>
            <w:r w:rsidR="00086219">
              <w:t> </w:t>
            </w:r>
            <w:r w:rsidRPr="00194E50">
              <w:t>predkladanie projektových zámerov/výzvy/vyzvania môže byť vyhlásená?</w:t>
            </w:r>
            <w:r w:rsidR="00C66346">
              <w:rPr>
                <w:rStyle w:val="Odkaznapoznmkupodiarou"/>
              </w:rPr>
              <w:footnoteReference w:id="7"/>
            </w:r>
          </w:p>
        </w:tc>
        <w:sdt>
          <w:sdtPr>
            <w:id w:val="-1572723209"/>
            <w:placeholder>
              <w:docPart w:val="3E2156470C1846758949FB0EFCE43EFB"/>
            </w:placeholder>
            <w:showingPlcHdr/>
            <w:comboBox>
              <w:listItem w:displayText="áno" w:value="áno"/>
              <w:listItem w:displayText="nie" w:value="nie"/>
            </w:comboBox>
          </w:sdtPr>
          <w:sdtEndPr/>
          <w:sdtContent>
            <w:tc>
              <w:tcPr>
                <w:tcW w:w="5075" w:type="dxa"/>
                <w:gridSpan w:val="2"/>
              </w:tcPr>
              <w:p w:rsidR="00813127" w:rsidRDefault="00B432F8" w:rsidP="00B613CD">
                <w:r w:rsidRPr="009A56FE">
                  <w:rPr>
                    <w:rStyle w:val="Textzstupnhosymbolu"/>
                  </w:rPr>
                  <w:t>Vyberte položku.</w:t>
                </w:r>
              </w:p>
            </w:tc>
          </w:sdtContent>
        </w:sdt>
      </w:tr>
    </w:tbl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1"/>
        <w:gridCol w:w="7723"/>
      </w:tblGrid>
      <w:tr w:rsidR="00272F83" w:rsidRPr="00C11731" w:rsidTr="008A7281">
        <w:trPr>
          <w:trHeight w:hRule="exact" w:val="1421"/>
        </w:trPr>
        <w:tc>
          <w:tcPr>
            <w:tcW w:w="9924" w:type="dxa"/>
            <w:gridSpan w:val="2"/>
            <w:vAlign w:val="center"/>
            <w:hideMark/>
          </w:tcPr>
          <w:p w:rsidR="00272F83" w:rsidRDefault="00272F83" w:rsidP="008C7E15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BD2FCC">
              <w:rPr>
                <w:rFonts w:cs="Times New Roman"/>
                <w:b/>
                <w:sz w:val="20"/>
                <w:szCs w:val="20"/>
              </w:rPr>
              <w:t>VYJADRENIE</w:t>
            </w:r>
            <w:r>
              <w:rPr>
                <w:rFonts w:cs="Times New Roman"/>
                <w:b/>
                <w:sz w:val="20"/>
                <w:szCs w:val="20"/>
              </w:rPr>
              <w:t>:</w:t>
            </w:r>
          </w:p>
          <w:p w:rsidR="00272F83" w:rsidRPr="00BD2FCC" w:rsidRDefault="00417733" w:rsidP="008A7281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650BFF">
              <w:rPr>
                <w:szCs w:val="24"/>
              </w:rPr>
              <w:t>Na základe overených skutočností potvrdzujem, že</w:t>
            </w:r>
            <w:r>
              <w:rPr>
                <w:szCs w:val="24"/>
              </w:rPr>
              <w:t xml:space="preserve"> (uveďte jednu z možností v súlade s ustanovením § 7 ods. 3 zákona o finančnej kontrole).</w:t>
            </w:r>
            <w:r>
              <w:rPr>
                <w:rStyle w:val="Odkaznapoznmkupodiarou"/>
                <w:szCs w:val="24"/>
              </w:rPr>
              <w:footnoteReference w:id="8"/>
            </w:r>
          </w:p>
        </w:tc>
      </w:tr>
      <w:tr w:rsidR="00272F83" w:rsidRPr="0012627C" w:rsidTr="00885D6D">
        <w:trPr>
          <w:trHeight w:hRule="exact" w:val="340"/>
        </w:trPr>
        <w:tc>
          <w:tcPr>
            <w:tcW w:w="2201" w:type="dxa"/>
            <w:vAlign w:val="center"/>
          </w:tcPr>
          <w:p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Kontrolu vykonal:</w:t>
            </w:r>
            <w:r w:rsidRPr="00BD2FCC">
              <w:rPr>
                <w:rStyle w:val="Odkaznapoznmkupodiarou"/>
                <w:rFonts w:cs="Times New Roman"/>
                <w:b/>
                <w:bCs/>
                <w:sz w:val="20"/>
                <w:szCs w:val="20"/>
              </w:rPr>
              <w:footnoteReference w:id="9"/>
            </w:r>
          </w:p>
        </w:tc>
        <w:tc>
          <w:tcPr>
            <w:tcW w:w="7723" w:type="dxa"/>
            <w:vAlign w:val="center"/>
          </w:tcPr>
          <w:p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272F83" w:rsidRPr="0012627C" w:rsidTr="00885D6D">
        <w:trPr>
          <w:trHeight w:hRule="exact" w:val="340"/>
        </w:trPr>
        <w:tc>
          <w:tcPr>
            <w:tcW w:w="2201" w:type="dxa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Dátum:</w:t>
            </w:r>
          </w:p>
        </w:tc>
        <w:tc>
          <w:tcPr>
            <w:tcW w:w="7723" w:type="dxa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2F83" w:rsidRPr="0012627C" w:rsidTr="00885D6D">
        <w:trPr>
          <w:trHeight w:hRule="exact" w:val="340"/>
        </w:trPr>
        <w:tc>
          <w:tcPr>
            <w:tcW w:w="2201" w:type="dxa"/>
            <w:shd w:val="clear" w:color="000000" w:fill="FFFFFF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723" w:type="dxa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2F83" w:rsidRPr="0012627C" w:rsidTr="00885D6D">
        <w:trPr>
          <w:trHeight w:hRule="exact" w:val="284"/>
        </w:trPr>
        <w:tc>
          <w:tcPr>
            <w:tcW w:w="9924" w:type="dxa"/>
            <w:gridSpan w:val="2"/>
            <w:noWrap/>
          </w:tcPr>
          <w:p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272F83" w:rsidRPr="0012627C" w:rsidTr="00885D6D">
        <w:trPr>
          <w:trHeight w:hRule="exact" w:val="340"/>
        </w:trPr>
        <w:tc>
          <w:tcPr>
            <w:tcW w:w="2201" w:type="dxa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Kontrolu vykonal:</w:t>
            </w:r>
            <w:r w:rsidRPr="00BD2FCC">
              <w:rPr>
                <w:rStyle w:val="Odkaznapoznmkupodiarou"/>
                <w:rFonts w:cs="Times New Roman"/>
                <w:b/>
                <w:bCs/>
                <w:sz w:val="20"/>
                <w:szCs w:val="20"/>
              </w:rPr>
              <w:footnoteReference w:id="10"/>
            </w:r>
          </w:p>
        </w:tc>
        <w:tc>
          <w:tcPr>
            <w:tcW w:w="7723" w:type="dxa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2F83" w:rsidRPr="0012627C" w:rsidTr="00885D6D">
        <w:trPr>
          <w:trHeight w:hRule="exact" w:val="340"/>
        </w:trPr>
        <w:tc>
          <w:tcPr>
            <w:tcW w:w="2201" w:type="dxa"/>
            <w:shd w:val="clear" w:color="000000" w:fill="FFFFFF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 xml:space="preserve">Dátum: </w:t>
            </w:r>
          </w:p>
        </w:tc>
        <w:tc>
          <w:tcPr>
            <w:tcW w:w="7723" w:type="dxa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72F83" w:rsidRPr="0012627C" w:rsidTr="00885D6D">
        <w:trPr>
          <w:trHeight w:hRule="exact" w:val="340"/>
        </w:trPr>
        <w:tc>
          <w:tcPr>
            <w:tcW w:w="2201" w:type="dxa"/>
            <w:shd w:val="clear" w:color="000000" w:fill="FFFFFF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BD2FCC">
              <w:rPr>
                <w:rFonts w:cs="Times New Roman"/>
                <w:b/>
                <w:bCs/>
                <w:sz w:val="20"/>
                <w:szCs w:val="20"/>
              </w:rPr>
              <w:t>Podpis:</w:t>
            </w:r>
          </w:p>
        </w:tc>
        <w:tc>
          <w:tcPr>
            <w:tcW w:w="7723" w:type="dxa"/>
            <w:vAlign w:val="center"/>
            <w:hideMark/>
          </w:tcPr>
          <w:p w:rsidR="00272F83" w:rsidRPr="00BD2FCC" w:rsidRDefault="00272F83" w:rsidP="0012627C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BD2FCC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FA7A44" w:rsidRDefault="00FA7A44" w:rsidP="008A7281">
      <w:pPr>
        <w:jc w:val="both"/>
      </w:pPr>
    </w:p>
    <w:sectPr w:rsidR="00FA7A44" w:rsidSect="00885D6D">
      <w:headerReference w:type="default" r:id="rId12"/>
      <w:footerReference w:type="default" r:id="rId13"/>
      <w:pgSz w:w="11906" w:h="16838"/>
      <w:pgMar w:top="1389" w:right="1418" w:bottom="138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712" w:rsidRDefault="00F87712" w:rsidP="00813127">
      <w:pPr>
        <w:spacing w:after="0" w:line="240" w:lineRule="auto"/>
      </w:pPr>
      <w:r>
        <w:separator/>
      </w:r>
    </w:p>
  </w:endnote>
  <w:endnote w:type="continuationSeparator" w:id="0">
    <w:p w:rsidR="00F87712" w:rsidRDefault="00F87712" w:rsidP="00813127">
      <w:pPr>
        <w:spacing w:after="0" w:line="240" w:lineRule="auto"/>
      </w:pPr>
      <w:r>
        <w:continuationSeparator/>
      </w:r>
    </w:p>
  </w:endnote>
  <w:endnote w:type="continuationNotice" w:id="1">
    <w:p w:rsidR="00F87712" w:rsidRDefault="00F8771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127" w:rsidRDefault="00813127" w:rsidP="00813127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FFE23D8" wp14:editId="03B1F65B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8BBFFB6" id="Rovná spojnica 2" o:spid="_x0000_s1026" style="position:absolute;flip:y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813127" w:rsidRDefault="00813127" w:rsidP="00813127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59776" behindDoc="1" locked="0" layoutInCell="1" allowOverlap="1" wp14:anchorId="5D44AF4A" wp14:editId="2F05867F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3475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47058">
          <w:rPr>
            <w:noProof/>
          </w:rPr>
          <w:t>5</w:t>
        </w:r>
        <w:r>
          <w:fldChar w:fldCharType="end"/>
        </w:r>
      </w:sdtContent>
    </w:sdt>
  </w:p>
  <w:p w:rsidR="00813127" w:rsidRDefault="0081312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712" w:rsidRDefault="00F87712" w:rsidP="00813127">
      <w:pPr>
        <w:spacing w:after="0" w:line="240" w:lineRule="auto"/>
      </w:pPr>
      <w:r>
        <w:separator/>
      </w:r>
    </w:p>
  </w:footnote>
  <w:footnote w:type="continuationSeparator" w:id="0">
    <w:p w:rsidR="00F87712" w:rsidRDefault="00F87712" w:rsidP="00813127">
      <w:pPr>
        <w:spacing w:after="0" w:line="240" w:lineRule="auto"/>
      </w:pPr>
      <w:r>
        <w:continuationSeparator/>
      </w:r>
    </w:p>
  </w:footnote>
  <w:footnote w:type="continuationNotice" w:id="1">
    <w:p w:rsidR="00F87712" w:rsidRDefault="00F87712">
      <w:pPr>
        <w:spacing w:after="0" w:line="240" w:lineRule="auto"/>
      </w:pPr>
    </w:p>
  </w:footnote>
  <w:footnote w:id="2">
    <w:p w:rsidR="00813127" w:rsidRDefault="00813127" w:rsidP="008A7281">
      <w:pPr>
        <w:pStyle w:val="Textpoznmkypodiarou"/>
        <w:ind w:left="284" w:hanging="284"/>
        <w:jc w:val="both"/>
      </w:pPr>
      <w:r w:rsidRPr="006C4D47">
        <w:rPr>
          <w:rStyle w:val="Odkaznapoznmkupodiarou"/>
        </w:rPr>
        <w:footnoteRef/>
      </w:r>
      <w:r w:rsidRPr="006C4D47">
        <w:t xml:space="preserve"> </w:t>
      </w:r>
      <w:r w:rsidR="00417733">
        <w:tab/>
      </w:r>
      <w:r w:rsidR="001503BE" w:rsidRPr="001503BE">
        <w:t xml:space="preserve">Vyplnenie KZ slúži na zaznamenanie výkonu kontroly správnosti a kompletnosti výzvy na predkladanie projektových zámerov/výzvy/vyzvania podľa ustanovenia kapitoly 3.1.1 ods. 2, kapitoly 3.1.2 ods. 3, kapitoly 3.4.1.1 ods. 1 a kapitoly 3.4.3 ods. 2 Systému riadenia EŠIF. </w:t>
      </w:r>
      <w:r w:rsidRPr="00190B2C">
        <w:t>V prípade, ak niektorá časť dokumentu vyžaduje zadanie rozsiahlejšieho textu, ktorého uvedenie do dokumentu v definovanej štruktúre by nebolo možné (napr. by spôsobilo neprehľadnosť celého dokumentu), RO je oprávnený k dokumentu pripojiť samostatnú a neoddeliteľnú prílohu obsahujúcu relevantné údaje, s jasným označením časti/častí dokumentu, na</w:t>
      </w:r>
      <w:r w:rsidR="00086219">
        <w:t> </w:t>
      </w:r>
      <w:r w:rsidRPr="00190B2C">
        <w:t>ktoré sa príloha vzťahuje.</w:t>
      </w:r>
    </w:p>
    <w:p w:rsidR="008E75BA" w:rsidRDefault="008E75BA" w:rsidP="008E75BA">
      <w:pPr>
        <w:pStyle w:val="Textpoznmkypodiarou"/>
        <w:ind w:left="284"/>
        <w:jc w:val="both"/>
      </w:pPr>
      <w:r w:rsidRPr="009163B9">
        <w:t>Vo vzore  sú používané skratky a pojmy zavedené v Systéme riadenia európskych štrukturálnych a investičných fondov.</w:t>
      </w:r>
      <w:r>
        <w:t xml:space="preserve"> </w:t>
      </w:r>
    </w:p>
    <w:p w:rsidR="008E75BA" w:rsidRPr="006C4D47" w:rsidRDefault="008E75BA" w:rsidP="008E75BA">
      <w:pPr>
        <w:pStyle w:val="Textpoznmkypodiarou"/>
        <w:ind w:left="284"/>
        <w:jc w:val="both"/>
      </w:pPr>
      <w:r>
        <w:t>Všetky ustanovenia vzoru, ktoré sa vzťahujú na RO, sa rovnako aplikujú aj na  SO v rozsahu, v akom naňho bol delegovaný výkon činností RO.</w:t>
      </w:r>
    </w:p>
  </w:footnote>
  <w:footnote w:id="3">
    <w:p w:rsidR="00813127" w:rsidRPr="006C4D47" w:rsidRDefault="00813127" w:rsidP="008A7281">
      <w:pPr>
        <w:pStyle w:val="Textpoznmkypodiarou"/>
        <w:ind w:left="284" w:hanging="284"/>
      </w:pPr>
      <w:r w:rsidRPr="006C4D47">
        <w:rPr>
          <w:rStyle w:val="Odkaznapoznmkupodiarou"/>
        </w:rPr>
        <w:footnoteRef/>
      </w:r>
      <w:r w:rsidRPr="006C4D47">
        <w:t xml:space="preserve"> </w:t>
      </w:r>
      <w:r w:rsidR="00417733">
        <w:tab/>
      </w:r>
      <w:r w:rsidRPr="006C4D47">
        <w:t>Uvedené sa neuplatňuje na vyzvania</w:t>
      </w:r>
      <w:r w:rsidR="00023E1D">
        <w:t>.</w:t>
      </w:r>
    </w:p>
  </w:footnote>
  <w:footnote w:id="4">
    <w:p w:rsidR="002318BB" w:rsidRDefault="002318BB" w:rsidP="008A7281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417733">
        <w:tab/>
      </w:r>
      <w:r>
        <w:t xml:space="preserve">V zmysle MP CKO č. 11 </w:t>
      </w:r>
      <w:r w:rsidR="0060628F">
        <w:t>na</w:t>
      </w:r>
      <w:r>
        <w:t> zabezpečeni</w:t>
      </w:r>
      <w:r w:rsidR="0060628F">
        <w:t>e</w:t>
      </w:r>
      <w:r>
        <w:t xml:space="preserve"> koordinácie synergických účinkov</w:t>
      </w:r>
      <w:del w:id="13" w:author="Autor">
        <w:r w:rsidDel="009F2D43">
          <w:delText xml:space="preserve"> a komplementarít</w:delText>
        </w:r>
      </w:del>
      <w:r>
        <w:t xml:space="preserve"> medzi EŠIF a inými nástrojmi podpory EÚ a SR.</w:t>
      </w:r>
    </w:p>
  </w:footnote>
  <w:footnote w:id="5">
    <w:p w:rsidR="00813127" w:rsidRPr="006C4D47" w:rsidRDefault="00813127" w:rsidP="008A7281">
      <w:pPr>
        <w:pStyle w:val="Textpoznmkypodiarou"/>
        <w:ind w:left="284" w:hanging="284"/>
        <w:jc w:val="both"/>
      </w:pPr>
      <w:r w:rsidRPr="006C4D47">
        <w:rPr>
          <w:rStyle w:val="Odkaznapoznmkupodiarou"/>
        </w:rPr>
        <w:footnoteRef/>
      </w:r>
      <w:r w:rsidRPr="006C4D47">
        <w:t xml:space="preserve">  </w:t>
      </w:r>
      <w:r w:rsidR="00417733">
        <w:tab/>
      </w:r>
      <w:r w:rsidRPr="006C4D47">
        <w:t>V prípade vyhlasovania výzvy miestnou akčnou skupinou v súlade s § 30 zákona o príspevku z EŠIF sa uvedi</w:t>
      </w:r>
      <w:r w:rsidR="00023E1D">
        <w:t>e názov miestnej akčnej skupiny.</w:t>
      </w:r>
    </w:p>
  </w:footnote>
  <w:footnote w:id="6">
    <w:p w:rsidR="007F4873" w:rsidRDefault="007F4873" w:rsidP="008A7281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417733">
        <w:tab/>
      </w:r>
      <w:r w:rsidR="000159E4">
        <w:t xml:space="preserve">Uvedené sa v prípade relevantnosti vzťahuje aj na </w:t>
      </w:r>
      <w:r>
        <w:t>hlavn</w:t>
      </w:r>
      <w:r w:rsidR="000159E4">
        <w:t>é</w:t>
      </w:r>
      <w:r>
        <w:t xml:space="preserve"> aktiv</w:t>
      </w:r>
      <w:r w:rsidR="000159E4">
        <w:t>ity</w:t>
      </w:r>
      <w:r>
        <w:t>, podaktiv</w:t>
      </w:r>
      <w:r w:rsidR="000159E4">
        <w:t>ity</w:t>
      </w:r>
      <w:r>
        <w:t>.</w:t>
      </w:r>
    </w:p>
  </w:footnote>
  <w:footnote w:id="7">
    <w:p w:rsidR="00C66346" w:rsidRDefault="00C66346" w:rsidP="008A7281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Pr="00190B2C">
        <w:t xml:space="preserve"> </w:t>
      </w:r>
      <w:r w:rsidR="00417733">
        <w:tab/>
      </w:r>
      <w:r w:rsidRPr="00190B2C">
        <w:t>Výzva na predkladanie projektových zámerov/výzva/vyzvanie nemôžu byť vyhlásené, ak čo i len jedna otázka v kontrolnom zozname bola vyplnená negatívne</w:t>
      </w:r>
      <w:r>
        <w:t>.</w:t>
      </w:r>
    </w:p>
  </w:footnote>
  <w:footnote w:id="8">
    <w:p w:rsidR="00417733" w:rsidRDefault="00417733" w:rsidP="008A7281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>
        <w:tab/>
        <w:t>Výrok je povinným údajom len v prípade, ak kontrolný zoznam slúži v podmienkach RO ako doklad súvisiaci s finančnou operáciou alebo jej časťou v zmysle § 7 ods. 3 zákona o finančnej kontrole</w:t>
      </w:r>
      <w:r w:rsidR="00CD79C4">
        <w:t xml:space="preserve"> </w:t>
      </w:r>
      <w:r w:rsidR="00CD79C4" w:rsidRPr="00CD79C4">
        <w:t>(v opačnom prípade je RO oprávnený tento výrok odstrániť alebo uviesť neuplatňuje sa)</w:t>
      </w:r>
      <w:r>
        <w:t>.</w:t>
      </w:r>
    </w:p>
  </w:footnote>
  <w:footnote w:id="9">
    <w:p w:rsidR="00272F83" w:rsidRDefault="00272F83" w:rsidP="008A7281">
      <w:pPr>
        <w:pStyle w:val="Textpoznmkypodiarou"/>
        <w:ind w:left="284" w:hanging="284"/>
        <w:jc w:val="both"/>
      </w:pPr>
      <w:r>
        <w:rPr>
          <w:rStyle w:val="Odkaznapoznmkupodiarou"/>
        </w:rPr>
        <w:footnoteRef/>
      </w:r>
      <w:r>
        <w:t xml:space="preserve"> </w:t>
      </w:r>
      <w:r w:rsidR="00417733">
        <w:tab/>
      </w:r>
      <w:r w:rsidRPr="0043575B">
        <w:t xml:space="preserve">RO uvedie meno, priezvisko a pozíciu </w:t>
      </w:r>
      <w:r>
        <w:t xml:space="preserve">všetkých zamestnancov, ktorí danú kontrolu vykonali okrem štatutárneho orgánu alebo ním určeného </w:t>
      </w:r>
      <w:r w:rsidRPr="00744A1E">
        <w:t>vedúceho zamestnanca</w:t>
      </w:r>
      <w:r>
        <w:t>. Každý zamestnanec sa uvedie osobitne.</w:t>
      </w:r>
    </w:p>
  </w:footnote>
  <w:footnote w:id="10">
    <w:p w:rsidR="00272F83" w:rsidRDefault="00272F83" w:rsidP="008A7281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 xml:space="preserve"> </w:t>
      </w:r>
      <w:r w:rsidR="00417733">
        <w:tab/>
      </w:r>
      <w:r w:rsidRPr="00744A1E">
        <w:t xml:space="preserve">RO uvedie meno, priezvisko a pozíciu </w:t>
      </w:r>
      <w:r>
        <w:t xml:space="preserve">štatutárneho orgánu alebo ním určeného </w:t>
      </w:r>
      <w:r w:rsidRPr="00744A1E">
        <w:t>vedúceho zamestnanca.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127" w:rsidRDefault="00813127" w:rsidP="00813127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1F0F776" wp14:editId="34523F10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E20A070" id="Rovná spojnica 1" o:spid="_x0000_s1026" style="position:absolute;flip:y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-1506202292"/>
      <w:placeholder>
        <w:docPart w:val="F088BB8B011D45379A8728C7F54CB631"/>
      </w:placeholder>
      <w:date w:fullDate="2020-10-31T00:00:00Z">
        <w:dateFormat w:val="dd.MM.yyyy"/>
        <w:lid w:val="sk-SK"/>
        <w:storeMappedDataAs w:val="dateTime"/>
        <w:calendar w:val="gregorian"/>
      </w:date>
    </w:sdtPr>
    <w:sdtEndPr/>
    <w:sdtContent>
      <w:p w:rsidR="00813127" w:rsidRDefault="008A7281" w:rsidP="00813127">
        <w:pPr>
          <w:pStyle w:val="Hlavika"/>
          <w:jc w:val="right"/>
        </w:pPr>
        <w:del w:id="60" w:author="Autor">
          <w:r w:rsidDel="006C15BE">
            <w:rPr>
              <w:szCs w:val="20"/>
            </w:rPr>
            <w:delText>31.10.2018</w:delText>
          </w:r>
        </w:del>
        <w:ins w:id="61" w:author="Autor">
          <w:r w:rsidR="006C15BE">
            <w:rPr>
              <w:szCs w:val="20"/>
            </w:rPr>
            <w:t>31.10.2020</w:t>
          </w:r>
        </w:ins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BD403F"/>
    <w:multiLevelType w:val="hybridMultilevel"/>
    <w:tmpl w:val="5C1280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4B765C0"/>
    <w:multiLevelType w:val="hybridMultilevel"/>
    <w:tmpl w:val="89C6FF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127"/>
    <w:rsid w:val="00000EEA"/>
    <w:rsid w:val="000159E4"/>
    <w:rsid w:val="00023E1D"/>
    <w:rsid w:val="000533D7"/>
    <w:rsid w:val="00063419"/>
    <w:rsid w:val="00066926"/>
    <w:rsid w:val="00067E59"/>
    <w:rsid w:val="00080729"/>
    <w:rsid w:val="00086219"/>
    <w:rsid w:val="000912F5"/>
    <w:rsid w:val="00097322"/>
    <w:rsid w:val="000A44F7"/>
    <w:rsid w:val="000A6695"/>
    <w:rsid w:val="000A726F"/>
    <w:rsid w:val="000E2910"/>
    <w:rsid w:val="00113492"/>
    <w:rsid w:val="001418A7"/>
    <w:rsid w:val="00147518"/>
    <w:rsid w:val="001478F1"/>
    <w:rsid w:val="001503BE"/>
    <w:rsid w:val="001770B9"/>
    <w:rsid w:val="001B5413"/>
    <w:rsid w:val="00213EEA"/>
    <w:rsid w:val="00225423"/>
    <w:rsid w:val="00231748"/>
    <w:rsid w:val="002318BB"/>
    <w:rsid w:val="002502BF"/>
    <w:rsid w:val="00272F83"/>
    <w:rsid w:val="0027501C"/>
    <w:rsid w:val="002A030C"/>
    <w:rsid w:val="002D7148"/>
    <w:rsid w:val="002E2921"/>
    <w:rsid w:val="002E3546"/>
    <w:rsid w:val="002F7803"/>
    <w:rsid w:val="00313812"/>
    <w:rsid w:val="00317138"/>
    <w:rsid w:val="003350B4"/>
    <w:rsid w:val="0034315E"/>
    <w:rsid w:val="00347058"/>
    <w:rsid w:val="00347884"/>
    <w:rsid w:val="003552F5"/>
    <w:rsid w:val="0036108E"/>
    <w:rsid w:val="00366586"/>
    <w:rsid w:val="00374B71"/>
    <w:rsid w:val="003A7E6B"/>
    <w:rsid w:val="003D0483"/>
    <w:rsid w:val="00400C6F"/>
    <w:rsid w:val="00417733"/>
    <w:rsid w:val="004379E2"/>
    <w:rsid w:val="00437EDB"/>
    <w:rsid w:val="00462B88"/>
    <w:rsid w:val="00470AB0"/>
    <w:rsid w:val="00471956"/>
    <w:rsid w:val="00484D02"/>
    <w:rsid w:val="004875F2"/>
    <w:rsid w:val="00494F84"/>
    <w:rsid w:val="004B4B72"/>
    <w:rsid w:val="004C61BB"/>
    <w:rsid w:val="00501B3C"/>
    <w:rsid w:val="00511919"/>
    <w:rsid w:val="005239FD"/>
    <w:rsid w:val="00526F44"/>
    <w:rsid w:val="00534952"/>
    <w:rsid w:val="00551256"/>
    <w:rsid w:val="005A1BFC"/>
    <w:rsid w:val="005C035E"/>
    <w:rsid w:val="0060628F"/>
    <w:rsid w:val="00624D60"/>
    <w:rsid w:val="00636187"/>
    <w:rsid w:val="00683662"/>
    <w:rsid w:val="0068646F"/>
    <w:rsid w:val="00693D80"/>
    <w:rsid w:val="006C0F25"/>
    <w:rsid w:val="006C15BE"/>
    <w:rsid w:val="006D1ED6"/>
    <w:rsid w:val="007361CB"/>
    <w:rsid w:val="007524BB"/>
    <w:rsid w:val="00755877"/>
    <w:rsid w:val="0075707E"/>
    <w:rsid w:val="007707E9"/>
    <w:rsid w:val="00791176"/>
    <w:rsid w:val="00795A8C"/>
    <w:rsid w:val="007B6241"/>
    <w:rsid w:val="007D00D8"/>
    <w:rsid w:val="007E3614"/>
    <w:rsid w:val="007E55F6"/>
    <w:rsid w:val="007F4873"/>
    <w:rsid w:val="00813127"/>
    <w:rsid w:val="0084208A"/>
    <w:rsid w:val="00845879"/>
    <w:rsid w:val="0086698E"/>
    <w:rsid w:val="00866FB6"/>
    <w:rsid w:val="008703BF"/>
    <w:rsid w:val="008760CE"/>
    <w:rsid w:val="00885D6D"/>
    <w:rsid w:val="008A0145"/>
    <w:rsid w:val="008A0341"/>
    <w:rsid w:val="008A7281"/>
    <w:rsid w:val="008C741A"/>
    <w:rsid w:val="008C7E15"/>
    <w:rsid w:val="008E75BA"/>
    <w:rsid w:val="008F5BA4"/>
    <w:rsid w:val="008F700F"/>
    <w:rsid w:val="009040A8"/>
    <w:rsid w:val="00915599"/>
    <w:rsid w:val="0095466E"/>
    <w:rsid w:val="00955CE4"/>
    <w:rsid w:val="00963659"/>
    <w:rsid w:val="00996B5F"/>
    <w:rsid w:val="009A6F96"/>
    <w:rsid w:val="009C1B05"/>
    <w:rsid w:val="009F04E6"/>
    <w:rsid w:val="009F2D43"/>
    <w:rsid w:val="009F42A1"/>
    <w:rsid w:val="00A140EE"/>
    <w:rsid w:val="00A14E37"/>
    <w:rsid w:val="00A21837"/>
    <w:rsid w:val="00A37DB6"/>
    <w:rsid w:val="00A706E9"/>
    <w:rsid w:val="00A869E4"/>
    <w:rsid w:val="00A91331"/>
    <w:rsid w:val="00AE1B5D"/>
    <w:rsid w:val="00AE63FC"/>
    <w:rsid w:val="00AF565D"/>
    <w:rsid w:val="00B35E8A"/>
    <w:rsid w:val="00B432F8"/>
    <w:rsid w:val="00B46C03"/>
    <w:rsid w:val="00B52F59"/>
    <w:rsid w:val="00B56F13"/>
    <w:rsid w:val="00B769C7"/>
    <w:rsid w:val="00B86699"/>
    <w:rsid w:val="00B95139"/>
    <w:rsid w:val="00BC3AF1"/>
    <w:rsid w:val="00BC64DB"/>
    <w:rsid w:val="00BD21ED"/>
    <w:rsid w:val="00BE6880"/>
    <w:rsid w:val="00BF78AD"/>
    <w:rsid w:val="00C00BC3"/>
    <w:rsid w:val="00C072A4"/>
    <w:rsid w:val="00C25525"/>
    <w:rsid w:val="00C27FE9"/>
    <w:rsid w:val="00C33112"/>
    <w:rsid w:val="00C437DA"/>
    <w:rsid w:val="00C57CBE"/>
    <w:rsid w:val="00C66346"/>
    <w:rsid w:val="00C810E2"/>
    <w:rsid w:val="00CB79F7"/>
    <w:rsid w:val="00CD79C4"/>
    <w:rsid w:val="00CE21DD"/>
    <w:rsid w:val="00CF4DF9"/>
    <w:rsid w:val="00CF7006"/>
    <w:rsid w:val="00D15909"/>
    <w:rsid w:val="00D2618F"/>
    <w:rsid w:val="00D53956"/>
    <w:rsid w:val="00D84A7D"/>
    <w:rsid w:val="00DE1118"/>
    <w:rsid w:val="00E012FA"/>
    <w:rsid w:val="00E34638"/>
    <w:rsid w:val="00E5063B"/>
    <w:rsid w:val="00E55311"/>
    <w:rsid w:val="00E57B60"/>
    <w:rsid w:val="00E90537"/>
    <w:rsid w:val="00EA1E0B"/>
    <w:rsid w:val="00ED22F6"/>
    <w:rsid w:val="00ED4261"/>
    <w:rsid w:val="00ED75DC"/>
    <w:rsid w:val="00EF6C70"/>
    <w:rsid w:val="00F00C89"/>
    <w:rsid w:val="00F02CF5"/>
    <w:rsid w:val="00F25A8A"/>
    <w:rsid w:val="00F43484"/>
    <w:rsid w:val="00F615E6"/>
    <w:rsid w:val="00F76D2E"/>
    <w:rsid w:val="00F817D7"/>
    <w:rsid w:val="00F81825"/>
    <w:rsid w:val="00F87712"/>
    <w:rsid w:val="00FA573B"/>
    <w:rsid w:val="00FA7389"/>
    <w:rsid w:val="00FA7A44"/>
    <w:rsid w:val="00FC6A19"/>
    <w:rsid w:val="00FF7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13127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13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813127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81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13127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131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13127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13127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813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1312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13127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813127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13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13127"/>
    <w:rPr>
      <w:rFonts w:ascii="Tahoma" w:eastAsiaTheme="minorEastAsia" w:hAnsi="Tahoma" w:cs="Tahoma"/>
      <w:sz w:val="16"/>
      <w:szCs w:val="16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1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13127"/>
    <w:rPr>
      <w:rFonts w:ascii="Times New Roman" w:eastAsiaTheme="minorEastAsia" w:hAnsi="Times New Roman"/>
      <w:sz w:val="24"/>
      <w:lang w:eastAsia="sk-SK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5A1BFC"/>
    <w:pPr>
      <w:ind w:left="720"/>
      <w:contextualSpacing/>
    </w:p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A1BF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A1BF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A1BFC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character" w:customStyle="1" w:styleId="OdsekzoznamuChar">
    <w:name w:val="Odsek zoznamu Char"/>
    <w:aliases w:val="body Char"/>
    <w:basedOn w:val="Predvolenpsmoodseku"/>
    <w:link w:val="Odsekzoznamu"/>
    <w:uiPriority w:val="34"/>
    <w:locked/>
    <w:rsid w:val="0086698E"/>
    <w:rPr>
      <w:rFonts w:ascii="Times New Roman" w:eastAsiaTheme="minorEastAsia" w:hAnsi="Times New Roman"/>
      <w:sz w:val="24"/>
      <w:lang w:eastAsia="sk-SK"/>
    </w:rPr>
  </w:style>
  <w:style w:type="character" w:styleId="Hypertextovprepojenie">
    <w:name w:val="Hyperlink"/>
    <w:uiPriority w:val="99"/>
    <w:rsid w:val="005239FD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13127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813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813127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81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13127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131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13127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13127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813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1312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13127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813127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131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13127"/>
    <w:rPr>
      <w:rFonts w:ascii="Tahoma" w:eastAsiaTheme="minorEastAsia" w:hAnsi="Tahoma" w:cs="Tahoma"/>
      <w:sz w:val="16"/>
      <w:szCs w:val="16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13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13127"/>
    <w:rPr>
      <w:rFonts w:ascii="Times New Roman" w:eastAsiaTheme="minorEastAsia" w:hAnsi="Times New Roman"/>
      <w:sz w:val="24"/>
      <w:lang w:eastAsia="sk-SK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5A1BFC"/>
    <w:pPr>
      <w:ind w:left="720"/>
      <w:contextualSpacing/>
    </w:p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A1BFC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A1BFC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5A1BFC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character" w:customStyle="1" w:styleId="OdsekzoznamuChar">
    <w:name w:val="Odsek zoznamu Char"/>
    <w:aliases w:val="body Char"/>
    <w:basedOn w:val="Predvolenpsmoodseku"/>
    <w:link w:val="Odsekzoznamu"/>
    <w:uiPriority w:val="34"/>
    <w:locked/>
    <w:rsid w:val="0086698E"/>
    <w:rPr>
      <w:rFonts w:ascii="Times New Roman" w:eastAsiaTheme="minorEastAsia" w:hAnsi="Times New Roman"/>
      <w:sz w:val="24"/>
      <w:lang w:eastAsia="sk-SK"/>
    </w:rPr>
  </w:style>
  <w:style w:type="character" w:styleId="Hypertextovprepojenie">
    <w:name w:val="Hyperlink"/>
    <w:uiPriority w:val="99"/>
    <w:rsid w:val="005239F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laf.vlada.gov.sk/system-vcasneho-odhalovania-rizika-a-vylucenia-edes/" TargetMode="Externa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20886A12AE04AEF9B3D1B704F22A0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B8B3CB-76FA-423E-91B2-A57C126AE1AE}"/>
      </w:docPartPr>
      <w:docPartBody>
        <w:p w:rsidR="006B17C0" w:rsidRDefault="00CA2649" w:rsidP="00CA2649">
          <w:pPr>
            <w:pStyle w:val="020886A12AE04AEF9B3D1B704F22A05C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620152DE97834C75B04AA5A997017C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7A9BB41-7FD7-4E71-8F9E-1A995553F699}"/>
      </w:docPartPr>
      <w:docPartBody>
        <w:p w:rsidR="006B17C0" w:rsidRDefault="00CA2649" w:rsidP="00CA2649">
          <w:pPr>
            <w:pStyle w:val="620152DE97834C75B04AA5A997017CD2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A19AD6D64F3C42E2887660612EF043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2C26F1-F78C-4C0B-B7E4-E0AEE7E6BA2A}"/>
      </w:docPartPr>
      <w:docPartBody>
        <w:p w:rsidR="006B17C0" w:rsidRDefault="00CA2649" w:rsidP="00CA2649">
          <w:pPr>
            <w:pStyle w:val="A19AD6D64F3C42E2887660612EF043C4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5946BFBBA6D84CF6AC36C20E135D4B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05B82D-BE29-4E58-9C39-9C8910CA3068}"/>
      </w:docPartPr>
      <w:docPartBody>
        <w:p w:rsidR="006B17C0" w:rsidRDefault="00CA2649" w:rsidP="00CA2649">
          <w:pPr>
            <w:pStyle w:val="5946BFBBA6D84CF6AC36C20E135D4B7D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DFDFA3B9911E4E119B77A974C2F8183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3315D8-FF77-41AC-A254-EC46FA021575}"/>
      </w:docPartPr>
      <w:docPartBody>
        <w:p w:rsidR="006B17C0" w:rsidRDefault="00CA2649" w:rsidP="00CA2649">
          <w:pPr>
            <w:pStyle w:val="DFDFA3B9911E4E119B77A974C2F81837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9ED3AA5060514528BB2EB10E67B167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EC5B3A8-6723-4A80-AF4F-A1613C732B3C}"/>
      </w:docPartPr>
      <w:docPartBody>
        <w:p w:rsidR="006B17C0" w:rsidRDefault="00597528" w:rsidP="00597528">
          <w:pPr>
            <w:pStyle w:val="9ED3AA5060514528BB2EB10E67B167CC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3FA8E388340E4DEA81D562F7F9C9F77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9D5C19-C7AC-4412-80C0-E1A0D0EBA86F}"/>
      </w:docPartPr>
      <w:docPartBody>
        <w:p w:rsidR="006B17C0" w:rsidRDefault="00597528" w:rsidP="00597528">
          <w:pPr>
            <w:pStyle w:val="3FA8E388340E4DEA81D562F7F9C9F77D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C7E38A5E4223467691018F592D7D0B1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2D3C1B-6DE3-4732-9DDD-DC9810A62147}"/>
      </w:docPartPr>
      <w:docPartBody>
        <w:p w:rsidR="006B17C0" w:rsidRDefault="00597528" w:rsidP="00597528">
          <w:pPr>
            <w:pStyle w:val="C7E38A5E4223467691018F592D7D0B10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A175D07C4838456E8F6A2F237AB810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7D3B7B0-E620-4FE0-BD75-1E4C29B51B0E}"/>
      </w:docPartPr>
      <w:docPartBody>
        <w:p w:rsidR="006B17C0" w:rsidRDefault="00597528" w:rsidP="00597528">
          <w:pPr>
            <w:pStyle w:val="A175D07C4838456E8F6A2F237AB810A1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8AB7B2456DA14D72803321C5C7A158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272C92B-568C-4E44-96C2-64ED53E76464}"/>
      </w:docPartPr>
      <w:docPartBody>
        <w:p w:rsidR="006B17C0" w:rsidRDefault="00597528" w:rsidP="00597528">
          <w:pPr>
            <w:pStyle w:val="8AB7B2456DA14D72803321C5C7A1588F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6A4CCD9D4B1247EFAA284AE8065BA1E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0675AA5-FBBA-41EE-B86A-1495F42B4165}"/>
      </w:docPartPr>
      <w:docPartBody>
        <w:p w:rsidR="006B17C0" w:rsidRDefault="00597528" w:rsidP="00597528">
          <w:pPr>
            <w:pStyle w:val="6A4CCD9D4B1247EFAA284AE8065BA1EE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4B0893610BB4444BA7E27C430F7925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81BCF6-F388-4ACB-A44C-2A67A8B50AAE}"/>
      </w:docPartPr>
      <w:docPartBody>
        <w:p w:rsidR="006B17C0" w:rsidRDefault="00597528" w:rsidP="00597528">
          <w:pPr>
            <w:pStyle w:val="4B0893610BB4444BA7E27C430F79259C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71329A83B0F24266B66A7D0E96AEF24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4247AE0-70BC-43C9-A033-99A593DAFE31}"/>
      </w:docPartPr>
      <w:docPartBody>
        <w:p w:rsidR="006B17C0" w:rsidRDefault="00597528" w:rsidP="00597528">
          <w:pPr>
            <w:pStyle w:val="71329A83B0F24266B66A7D0E96AEF24E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0AFDD462BDBB459097032FD98CB4C90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A8C56C2-1744-4D43-BBB3-DDB7288ADF22}"/>
      </w:docPartPr>
      <w:docPartBody>
        <w:p w:rsidR="006B17C0" w:rsidRDefault="00597528" w:rsidP="00597528">
          <w:pPr>
            <w:pStyle w:val="0AFDD462BDBB459097032FD98CB4C90E2"/>
          </w:pPr>
          <w:r w:rsidRPr="00412246">
            <w:rPr>
              <w:rStyle w:val="Textzstupnhosymbolu"/>
            </w:rPr>
            <w:t>Vyberte položku.</w:t>
          </w:r>
        </w:p>
      </w:docPartBody>
    </w:docPart>
    <w:docPart>
      <w:docPartPr>
        <w:name w:val="CBB330DD32C6473081230AD870D730E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C812044-3A8C-4301-A4ED-F67EEB5528D4}"/>
      </w:docPartPr>
      <w:docPartBody>
        <w:p w:rsidR="006B17C0" w:rsidRDefault="00597528" w:rsidP="00597528">
          <w:pPr>
            <w:pStyle w:val="CBB330DD32C6473081230AD870D730E12"/>
          </w:pPr>
          <w:r w:rsidRPr="00412246">
            <w:rPr>
              <w:rStyle w:val="Textzstupnhosymbolu"/>
            </w:rPr>
            <w:t>Vyberte položku.</w:t>
          </w:r>
        </w:p>
      </w:docPartBody>
    </w:docPart>
    <w:docPart>
      <w:docPartPr>
        <w:name w:val="43FAD5C0CDCF4F4E9B02906697DDB5C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F36AEB-1FF2-4C89-AC06-89C42BE248A0}"/>
      </w:docPartPr>
      <w:docPartBody>
        <w:p w:rsidR="006B17C0" w:rsidRDefault="00597528" w:rsidP="00597528">
          <w:pPr>
            <w:pStyle w:val="43FAD5C0CDCF4F4E9B02906697DDB5C5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24D79AA71EBE40C58B5191D95DB9C79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F4F42B-7B4F-4BA2-B7D1-F1E6ACBF149B}"/>
      </w:docPartPr>
      <w:docPartBody>
        <w:p w:rsidR="006B17C0" w:rsidRDefault="00597528" w:rsidP="00597528">
          <w:pPr>
            <w:pStyle w:val="24D79AA71EBE40C58B5191D95DB9C794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3DB93272795241118D691085894981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DBE4A6-902B-4363-B8D3-A0B458CA75F1}"/>
      </w:docPartPr>
      <w:docPartBody>
        <w:p w:rsidR="006B17C0" w:rsidRDefault="00597528" w:rsidP="00597528">
          <w:pPr>
            <w:pStyle w:val="3DB93272795241118D691085894981AF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92C3C8A62D6B43159C2411D6264040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753BD6-6766-4DA5-9353-87A9C51FEB0A}"/>
      </w:docPartPr>
      <w:docPartBody>
        <w:p w:rsidR="006B17C0" w:rsidRDefault="00597528" w:rsidP="00597528">
          <w:pPr>
            <w:pStyle w:val="92C3C8A62D6B43159C2411D6264040CC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4DA624FB0C804E939E8B9F8A7A4BD2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128C7D3-EF7C-4DAF-823C-DE39FBECE7FC}"/>
      </w:docPartPr>
      <w:docPartBody>
        <w:p w:rsidR="006B17C0" w:rsidRDefault="00597528" w:rsidP="00597528">
          <w:pPr>
            <w:pStyle w:val="4DA624FB0C804E939E8B9F8A7A4BD2D5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F0D7D28C6E9542709D0A6A5CACF973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04997C-4F57-40AB-82B8-07EBAFC55652}"/>
      </w:docPartPr>
      <w:docPartBody>
        <w:p w:rsidR="006B17C0" w:rsidRDefault="00597528" w:rsidP="00597528">
          <w:pPr>
            <w:pStyle w:val="F0D7D28C6E9542709D0A6A5CACF973A8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3E2156470C1846758949FB0EFCE43EF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DCFC3AB-B889-47B3-9D6A-8510448EAAFC}"/>
      </w:docPartPr>
      <w:docPartBody>
        <w:p w:rsidR="006B17C0" w:rsidRDefault="00597528" w:rsidP="00597528">
          <w:pPr>
            <w:pStyle w:val="3E2156470C1846758949FB0EFCE43EFB2"/>
          </w:pPr>
          <w:r w:rsidRPr="009A56FE">
            <w:rPr>
              <w:rStyle w:val="Textzstupnhosymbolu"/>
            </w:rPr>
            <w:t>Vyberte položku.</w:t>
          </w:r>
        </w:p>
      </w:docPartBody>
    </w:docPart>
    <w:docPart>
      <w:docPartPr>
        <w:name w:val="F570B0A72C5B4C37A1AEFE4F8471458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1F79E2-E843-44E0-8CB9-ADDC19E79AAD}"/>
      </w:docPartPr>
      <w:docPartBody>
        <w:p w:rsidR="006B17C0" w:rsidRDefault="00597528" w:rsidP="00597528">
          <w:pPr>
            <w:pStyle w:val="F570B0A72C5B4C37A1AEFE4F8471458D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F088BB8B011D45379A8728C7F54CB6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161C8E-8B5F-4924-B50B-67DF244CE871}"/>
      </w:docPartPr>
      <w:docPartBody>
        <w:p w:rsidR="006B17C0" w:rsidRDefault="00CA2649" w:rsidP="00CA2649">
          <w:pPr>
            <w:pStyle w:val="F088BB8B011D45379A8728C7F54CB631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2367DBC28E974654BFEE2F527E543D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EADAF8E-0362-4204-882E-76103C93001A}"/>
      </w:docPartPr>
      <w:docPartBody>
        <w:p w:rsidR="004F0755" w:rsidRDefault="00597528" w:rsidP="00597528">
          <w:pPr>
            <w:pStyle w:val="2367DBC28E974654BFEE2F527E543DF1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AD1E873620184CD5ACC8C5017DC448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14AEDA-84C8-4D29-BC55-DFE3D04F06CE}"/>
      </w:docPartPr>
      <w:docPartBody>
        <w:p w:rsidR="00D869EC" w:rsidRDefault="00597528" w:rsidP="00597528">
          <w:pPr>
            <w:pStyle w:val="AD1E873620184CD5ACC8C5017DC448A12"/>
          </w:pPr>
          <w:r w:rsidRPr="00412246">
            <w:rPr>
              <w:rStyle w:val="Textzstupnhosymbolu"/>
            </w:rPr>
            <w:t>Vyberte položku.</w:t>
          </w:r>
        </w:p>
      </w:docPartBody>
    </w:docPart>
    <w:docPart>
      <w:docPartPr>
        <w:name w:val="30B6B37DA63541CF97B6E59761377BC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0F00B9-3376-41A5-9111-6E52768D9C7F}"/>
      </w:docPartPr>
      <w:docPartBody>
        <w:p w:rsidR="00D869EC" w:rsidRDefault="00597528" w:rsidP="00597528">
          <w:pPr>
            <w:pStyle w:val="30B6B37DA63541CF97B6E59761377BCF2"/>
          </w:pPr>
          <w:r w:rsidRPr="00412246">
            <w:rPr>
              <w:rStyle w:val="Textzstupnhosymbolu"/>
            </w:rPr>
            <w:t>Vyberte položku.</w:t>
          </w:r>
        </w:p>
      </w:docPartBody>
    </w:docPart>
    <w:docPart>
      <w:docPartPr>
        <w:name w:val="C677A216D9C94668B7AA7EE72F65E3E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B76B1E6-F358-45E2-9517-0C96AB661413}"/>
      </w:docPartPr>
      <w:docPartBody>
        <w:p w:rsidR="00D869EC" w:rsidRDefault="00597528" w:rsidP="00597528">
          <w:pPr>
            <w:pStyle w:val="C677A216D9C94668B7AA7EE72F65E3EC2"/>
          </w:pPr>
          <w:r w:rsidRPr="00412246">
            <w:rPr>
              <w:rStyle w:val="Textzstupnhosymbolu"/>
            </w:rPr>
            <w:t>Vyberte položku.</w:t>
          </w:r>
        </w:p>
      </w:docPartBody>
    </w:docPart>
    <w:docPart>
      <w:docPartPr>
        <w:name w:val="301F72F679B046D8B544D5AD7CB95D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47EB06-3675-47A4-ABC7-468D82D8627E}"/>
      </w:docPartPr>
      <w:docPartBody>
        <w:p w:rsidR="00D869EC" w:rsidRDefault="00597528" w:rsidP="00597528">
          <w:pPr>
            <w:pStyle w:val="301F72F679B046D8B544D5AD7CB95D552"/>
          </w:pPr>
          <w:r w:rsidRPr="00412246">
            <w:rPr>
              <w:rStyle w:val="Textzstupnhosymbolu"/>
            </w:rPr>
            <w:t>Vyberte položku.</w:t>
          </w:r>
        </w:p>
      </w:docPartBody>
    </w:docPart>
    <w:docPart>
      <w:docPartPr>
        <w:name w:val="4A3D5941D63B45F2B6C9EB4506CFC4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EBE0DD-01E3-418D-8761-B36C71AC8EB4}"/>
      </w:docPartPr>
      <w:docPartBody>
        <w:p w:rsidR="00D869EC" w:rsidRDefault="00597528" w:rsidP="00597528">
          <w:pPr>
            <w:pStyle w:val="4A3D5941D63B45F2B6C9EB4506CFC40A2"/>
          </w:pPr>
          <w:r w:rsidRPr="00412246">
            <w:rPr>
              <w:rStyle w:val="Textzstupnhosymbolu"/>
            </w:rPr>
            <w:t>Vyberte položku.</w:t>
          </w:r>
        </w:p>
      </w:docPartBody>
    </w:docPart>
    <w:docPart>
      <w:docPartPr>
        <w:name w:val="A770A189D3394ADE8FCE5B215B2BAE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9F814BE-A577-47A8-AC40-71607319E98A}"/>
      </w:docPartPr>
      <w:docPartBody>
        <w:p w:rsidR="00D869EC" w:rsidRDefault="00597528" w:rsidP="00597528">
          <w:pPr>
            <w:pStyle w:val="A770A189D3394ADE8FCE5B215B2BAE9B2"/>
          </w:pPr>
          <w:r w:rsidRPr="00412246">
            <w:rPr>
              <w:rStyle w:val="Textzstupnhosymbolu"/>
            </w:rPr>
            <w:t>Vyberte položku.</w:t>
          </w:r>
        </w:p>
      </w:docPartBody>
    </w:docPart>
    <w:docPart>
      <w:docPartPr>
        <w:name w:val="F2497303388C44FBA8A29758855BBD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BCAE29-5943-43C9-9AE5-FAD60AF2771E}"/>
      </w:docPartPr>
      <w:docPartBody>
        <w:p w:rsidR="00D869EC" w:rsidRDefault="00597528" w:rsidP="00597528">
          <w:pPr>
            <w:pStyle w:val="F2497303388C44FBA8A29758855BBDB12"/>
          </w:pPr>
          <w:r w:rsidRPr="00412246">
            <w:rPr>
              <w:rStyle w:val="Textzstupnhosymbolu"/>
            </w:rPr>
            <w:t>Vyberte položku.</w:t>
          </w:r>
        </w:p>
      </w:docPartBody>
    </w:docPart>
    <w:docPart>
      <w:docPartPr>
        <w:name w:val="D4EED16EDC7C4D4793B6FB8D9619675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45A1C0-95DA-4D9D-B0F9-1603EB70C557}"/>
      </w:docPartPr>
      <w:docPartBody>
        <w:p w:rsidR="00D869EC" w:rsidRDefault="00597528" w:rsidP="00597528">
          <w:pPr>
            <w:pStyle w:val="D4EED16EDC7C4D4793B6FB8D9619675C2"/>
          </w:pPr>
          <w:r w:rsidRPr="00412246">
            <w:rPr>
              <w:rStyle w:val="Textzstupnhosymbolu"/>
            </w:rPr>
            <w:t>Vyberte položku.</w:t>
          </w:r>
        </w:p>
      </w:docPartBody>
    </w:docPart>
    <w:docPart>
      <w:docPartPr>
        <w:name w:val="0EDC0CE1FA47449898C232A142EE24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100879F-170C-4250-B502-155C171F2528}"/>
      </w:docPartPr>
      <w:docPartBody>
        <w:p w:rsidR="00D869EC" w:rsidRDefault="00597528" w:rsidP="00597528">
          <w:pPr>
            <w:pStyle w:val="0EDC0CE1FA47449898C232A142EE24992"/>
          </w:pPr>
          <w:r w:rsidRPr="00412246">
            <w:rPr>
              <w:rStyle w:val="Textzstupnhosymbolu"/>
            </w:rPr>
            <w:t>Vyberte položku.</w:t>
          </w:r>
        </w:p>
      </w:docPartBody>
    </w:docPart>
    <w:docPart>
      <w:docPartPr>
        <w:name w:val="ED95525D3001485899F6597FBAEF29F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57CFEE-8C20-4120-A51C-8066BC67FBF9}"/>
      </w:docPartPr>
      <w:docPartBody>
        <w:p w:rsidR="00D869EC" w:rsidRDefault="00597528" w:rsidP="00597528">
          <w:pPr>
            <w:pStyle w:val="ED95525D3001485899F6597FBAEF29F12"/>
          </w:pPr>
          <w:r w:rsidRPr="00412246">
            <w:rPr>
              <w:rStyle w:val="Textzstupnhosymbolu"/>
            </w:rPr>
            <w:t>Vyberte položku.</w:t>
          </w:r>
        </w:p>
      </w:docPartBody>
    </w:docPart>
    <w:docPart>
      <w:docPartPr>
        <w:name w:val="9375E677A93242339E5583873F8E5C0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A4C699-F116-4A53-9912-A728ECB770BD}"/>
      </w:docPartPr>
      <w:docPartBody>
        <w:p w:rsidR="00D869EC" w:rsidRDefault="00597528" w:rsidP="00597528">
          <w:pPr>
            <w:pStyle w:val="9375E677A93242339E5583873F8E5C0D2"/>
          </w:pPr>
          <w:r w:rsidRPr="00412246">
            <w:rPr>
              <w:rStyle w:val="Textzstupnhosymbolu"/>
            </w:rPr>
            <w:t>Vyberte položku.</w:t>
          </w:r>
        </w:p>
      </w:docPartBody>
    </w:docPart>
    <w:docPart>
      <w:docPartPr>
        <w:name w:val="B2E23944A4344F428FBAE2683F2F2DB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CAA40C0-4EC4-463E-A3C6-393315D8D709}"/>
      </w:docPartPr>
      <w:docPartBody>
        <w:p w:rsidR="00D869EC" w:rsidRDefault="00597528" w:rsidP="00597528">
          <w:pPr>
            <w:pStyle w:val="B2E23944A4344F428FBAE2683F2F2DBF2"/>
          </w:pPr>
          <w:r w:rsidRPr="00412246">
            <w:rPr>
              <w:rStyle w:val="Textzstupnhosymbolu"/>
            </w:rPr>
            <w:t>Vyberte položku.</w:t>
          </w:r>
        </w:p>
      </w:docPartBody>
    </w:docPart>
    <w:docPart>
      <w:docPartPr>
        <w:name w:val="01791A44509D4BA0951A23F5ED0D24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1E12FC-2A09-406F-A288-857CB2D21A43}"/>
      </w:docPartPr>
      <w:docPartBody>
        <w:p w:rsidR="00D869EC" w:rsidRDefault="00597528" w:rsidP="00597528">
          <w:pPr>
            <w:pStyle w:val="01791A44509D4BA0951A23F5ED0D249B2"/>
          </w:pPr>
          <w:r w:rsidRPr="00412246">
            <w:rPr>
              <w:rStyle w:val="Textzstupnhosymbolu"/>
            </w:rPr>
            <w:t>Vyberte položku.</w:t>
          </w:r>
        </w:p>
      </w:docPartBody>
    </w:docPart>
    <w:docPart>
      <w:docPartPr>
        <w:name w:val="C5720E8FD8A246D5B36FC6DFF40EF8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DBF9DC-BCA4-48F6-B204-F373418BB91A}"/>
      </w:docPartPr>
      <w:docPartBody>
        <w:p w:rsidR="00D869EC" w:rsidRDefault="00597528" w:rsidP="00597528">
          <w:pPr>
            <w:pStyle w:val="C5720E8FD8A246D5B36FC6DFF40EF8652"/>
          </w:pPr>
          <w:r w:rsidRPr="00412246">
            <w:rPr>
              <w:rStyle w:val="Textzstupnhosymbolu"/>
            </w:rPr>
            <w:t>Vyberte položku.</w:t>
          </w:r>
        </w:p>
      </w:docPartBody>
    </w:docPart>
    <w:docPart>
      <w:docPartPr>
        <w:name w:val="7DE0588F104B4735BD004C0040F7A6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0EB9FF-00C7-45A7-BA19-34AEB8F32972}"/>
      </w:docPartPr>
      <w:docPartBody>
        <w:p w:rsidR="00D869EC" w:rsidRDefault="00597528" w:rsidP="00597528">
          <w:pPr>
            <w:pStyle w:val="7DE0588F104B4735BD004C0040F7A6462"/>
          </w:pPr>
          <w:r w:rsidRPr="00412246">
            <w:rPr>
              <w:rStyle w:val="Textzstupnhosymbolu"/>
            </w:rPr>
            <w:t>Vyberte položku.</w:t>
          </w:r>
        </w:p>
      </w:docPartBody>
    </w:docPart>
    <w:docPart>
      <w:docPartPr>
        <w:name w:val="9C8355726561499CB3720EA5E426543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6515CE-42F9-4D04-888B-34EC2F383C83}"/>
      </w:docPartPr>
      <w:docPartBody>
        <w:p w:rsidR="00D869EC" w:rsidRDefault="00597528" w:rsidP="00597528">
          <w:pPr>
            <w:pStyle w:val="9C8355726561499CB3720EA5E42654342"/>
          </w:pPr>
          <w:r w:rsidRPr="00412246">
            <w:rPr>
              <w:rStyle w:val="Textzstupnhosymbolu"/>
            </w:rPr>
            <w:t>Vyberte položku.</w:t>
          </w:r>
        </w:p>
      </w:docPartBody>
    </w:docPart>
    <w:docPart>
      <w:docPartPr>
        <w:name w:val="C1B9F698AF8B44E28BBC030EC9E80BD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B80F69-BB81-414D-80A7-65676FCA4D93}"/>
      </w:docPartPr>
      <w:docPartBody>
        <w:p w:rsidR="00D869EC" w:rsidRDefault="00597528" w:rsidP="00597528">
          <w:pPr>
            <w:pStyle w:val="C1B9F698AF8B44E28BBC030EC9E80BD22"/>
          </w:pPr>
          <w:r w:rsidRPr="00412246">
            <w:rPr>
              <w:rStyle w:val="Textzstupnhosymbolu"/>
            </w:rPr>
            <w:t>Vyberte položku.</w:t>
          </w:r>
        </w:p>
      </w:docPartBody>
    </w:docPart>
    <w:docPart>
      <w:docPartPr>
        <w:name w:val="4E3C7ED2F7A8490E93D886E48EBF556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12984E-41B3-4803-B2DA-90B312101566}"/>
      </w:docPartPr>
      <w:docPartBody>
        <w:p w:rsidR="00D869EC" w:rsidRDefault="00597528" w:rsidP="00597528">
          <w:pPr>
            <w:pStyle w:val="4E3C7ED2F7A8490E93D886E48EBF556E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A3C05FADD679428EB39CA258E8248D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E35FDF-C27B-4C4F-8806-760C0AF2F63D}"/>
      </w:docPartPr>
      <w:docPartBody>
        <w:p w:rsidR="00D869EC" w:rsidRDefault="00597528" w:rsidP="00597528">
          <w:pPr>
            <w:pStyle w:val="A3C05FADD679428EB39CA258E8248DF0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A154384AD1BE4074946306CC518741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EDB32FD-4DF4-48EE-B309-2DDA36A9DE6F}"/>
      </w:docPartPr>
      <w:docPartBody>
        <w:p w:rsidR="00D869EC" w:rsidRDefault="00597528" w:rsidP="00597528">
          <w:pPr>
            <w:pStyle w:val="A154384AD1BE4074946306CC518741D0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6001DC116E0E4717A431E7CFFA835C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A435A1-75D0-41CB-9F3D-41DDB2157AC8}"/>
      </w:docPartPr>
      <w:docPartBody>
        <w:p w:rsidR="00D869EC" w:rsidRDefault="00597528" w:rsidP="00597528">
          <w:pPr>
            <w:pStyle w:val="6001DC116E0E4717A431E7CFFA835CFF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922B10C3B17449D1A270809DEE37BF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F030B5C-DDCA-4C25-B25A-27A2556CB04B}"/>
      </w:docPartPr>
      <w:docPartBody>
        <w:p w:rsidR="00D869EC" w:rsidRDefault="00597528" w:rsidP="00597528">
          <w:pPr>
            <w:pStyle w:val="922B10C3B17449D1A270809DEE37BF65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29C8A021166E4E0898AB8F4F5D6AD20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ABBD21-1728-4CDF-BEC7-DEEBB3BCC5D4}"/>
      </w:docPartPr>
      <w:docPartBody>
        <w:p w:rsidR="00D869EC" w:rsidRDefault="00597528" w:rsidP="00597528">
          <w:pPr>
            <w:pStyle w:val="29C8A021166E4E0898AB8F4F5D6AD207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300E18BBEC3D437C8B5868B6E80740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700B05-2829-4638-9C58-857356CEF122}"/>
      </w:docPartPr>
      <w:docPartBody>
        <w:p w:rsidR="006D2A00" w:rsidRDefault="00597528" w:rsidP="00597528">
          <w:pPr>
            <w:pStyle w:val="300E18BBEC3D437C8B5868B6E80740982"/>
          </w:pPr>
          <w:r w:rsidRPr="009A56FE">
            <w:rPr>
              <w:rStyle w:val="Textzstupnhosymbolu"/>
            </w:rPr>
            <w:t>Vyberte položku.</w:t>
          </w:r>
        </w:p>
      </w:docPartBody>
    </w:docPart>
    <w:docPart>
      <w:docPartPr>
        <w:name w:val="C959D24405244156A9E01E33C23464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DE9759-A457-4E6F-8E6E-8AA7889F7335}"/>
      </w:docPartPr>
      <w:docPartBody>
        <w:p w:rsidR="007803D7" w:rsidRDefault="00597528" w:rsidP="00597528">
          <w:pPr>
            <w:pStyle w:val="C959D24405244156A9E01E33C23464432"/>
          </w:pPr>
          <w:r w:rsidRPr="00B432F8">
            <w:rPr>
              <w:color w:val="808080" w:themeColor="background1" w:themeShade="80"/>
            </w:rPr>
            <w:t>Vyberte položku</w:t>
          </w:r>
        </w:p>
      </w:docPartBody>
    </w:docPart>
    <w:docPart>
      <w:docPartPr>
        <w:name w:val="AFF24019268845D99345ECBA389BE5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ACB77-0AB9-42CA-B163-73BF9F967D44}"/>
      </w:docPartPr>
      <w:docPartBody>
        <w:p w:rsidR="007803D7" w:rsidRDefault="00597528" w:rsidP="00597528">
          <w:pPr>
            <w:pStyle w:val="AFF24019268845D99345ECBA389BE56D2"/>
          </w:pPr>
          <w:r w:rsidRPr="00412246">
            <w:rPr>
              <w:rStyle w:val="Textzstupnhosymbolu"/>
            </w:rPr>
            <w:t>Vyberte položku.</w:t>
          </w:r>
        </w:p>
      </w:docPartBody>
    </w:docPart>
    <w:docPart>
      <w:docPartPr>
        <w:name w:val="5E5B7416DCD74F2E84680F4CABD702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406D9F-FA71-46FD-9119-7204717E2930}"/>
      </w:docPartPr>
      <w:docPartBody>
        <w:p w:rsidR="007803D7" w:rsidRDefault="00597528" w:rsidP="00597528">
          <w:pPr>
            <w:pStyle w:val="5E5B7416DCD74F2E84680F4CABD702BE2"/>
          </w:pPr>
          <w:r w:rsidRPr="008B2ED1">
            <w:rPr>
              <w:rStyle w:val="Textzstupnhosymbolu"/>
            </w:rPr>
            <w:t>Vyberte položku.</w:t>
          </w:r>
        </w:p>
      </w:docPartBody>
    </w:docPart>
    <w:docPart>
      <w:docPartPr>
        <w:name w:val="DA95E0FC05944D94AC4CB63C86A98BA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7719C6-CFA3-4637-951D-347A29A0146F}"/>
      </w:docPartPr>
      <w:docPartBody>
        <w:p w:rsidR="00231A18" w:rsidRDefault="008945AD" w:rsidP="008945AD">
          <w:pPr>
            <w:pStyle w:val="DA95E0FC05944D94AC4CB63C86A98BAD"/>
          </w:pPr>
          <w:r w:rsidRPr="00412246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649"/>
    <w:rsid w:val="00000429"/>
    <w:rsid w:val="000501E6"/>
    <w:rsid w:val="0005166C"/>
    <w:rsid w:val="000863F8"/>
    <w:rsid w:val="00122F10"/>
    <w:rsid w:val="00173D26"/>
    <w:rsid w:val="001B536E"/>
    <w:rsid w:val="001B71D5"/>
    <w:rsid w:val="0020290A"/>
    <w:rsid w:val="00214B55"/>
    <w:rsid w:val="00231A18"/>
    <w:rsid w:val="00295090"/>
    <w:rsid w:val="002A3DC0"/>
    <w:rsid w:val="002C6504"/>
    <w:rsid w:val="002D69F9"/>
    <w:rsid w:val="002D77F2"/>
    <w:rsid w:val="0031418A"/>
    <w:rsid w:val="0033471A"/>
    <w:rsid w:val="003363A8"/>
    <w:rsid w:val="003B6F56"/>
    <w:rsid w:val="003E5D01"/>
    <w:rsid w:val="003E5D05"/>
    <w:rsid w:val="0040699B"/>
    <w:rsid w:val="00440482"/>
    <w:rsid w:val="00455676"/>
    <w:rsid w:val="004F0755"/>
    <w:rsid w:val="0057329A"/>
    <w:rsid w:val="00597528"/>
    <w:rsid w:val="005E450C"/>
    <w:rsid w:val="006436D6"/>
    <w:rsid w:val="00646FAD"/>
    <w:rsid w:val="006764CB"/>
    <w:rsid w:val="006B17C0"/>
    <w:rsid w:val="006B406D"/>
    <w:rsid w:val="006B48FA"/>
    <w:rsid w:val="006D2A00"/>
    <w:rsid w:val="0074764A"/>
    <w:rsid w:val="007803D7"/>
    <w:rsid w:val="007B2481"/>
    <w:rsid w:val="007D32A2"/>
    <w:rsid w:val="007F468F"/>
    <w:rsid w:val="00801B4C"/>
    <w:rsid w:val="00814638"/>
    <w:rsid w:val="00822B79"/>
    <w:rsid w:val="00853E56"/>
    <w:rsid w:val="00881C4D"/>
    <w:rsid w:val="008845CC"/>
    <w:rsid w:val="008945AD"/>
    <w:rsid w:val="008B0B93"/>
    <w:rsid w:val="009820C0"/>
    <w:rsid w:val="009F6EB2"/>
    <w:rsid w:val="00A0673A"/>
    <w:rsid w:val="00A068AB"/>
    <w:rsid w:val="00A31E65"/>
    <w:rsid w:val="00A915D6"/>
    <w:rsid w:val="00BC68DC"/>
    <w:rsid w:val="00BD4094"/>
    <w:rsid w:val="00C57FC3"/>
    <w:rsid w:val="00CA2649"/>
    <w:rsid w:val="00D316C4"/>
    <w:rsid w:val="00D50D78"/>
    <w:rsid w:val="00D869EC"/>
    <w:rsid w:val="00DA04AE"/>
    <w:rsid w:val="00DC595C"/>
    <w:rsid w:val="00DF02CB"/>
    <w:rsid w:val="00E11369"/>
    <w:rsid w:val="00E6503B"/>
    <w:rsid w:val="00EA02BF"/>
    <w:rsid w:val="00EF1DD3"/>
    <w:rsid w:val="00F000DA"/>
    <w:rsid w:val="00F1357C"/>
    <w:rsid w:val="00F41C87"/>
    <w:rsid w:val="00F626A7"/>
    <w:rsid w:val="00FB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8945AD"/>
    <w:rPr>
      <w:color w:val="808080"/>
    </w:rPr>
  </w:style>
  <w:style w:type="paragraph" w:customStyle="1" w:styleId="020886A12AE04AEF9B3D1B704F22A05C">
    <w:name w:val="020886A12AE04AEF9B3D1B704F22A05C"/>
    <w:rsid w:val="00CA2649"/>
  </w:style>
  <w:style w:type="paragraph" w:customStyle="1" w:styleId="620152DE97834C75B04AA5A997017CD2">
    <w:name w:val="620152DE97834C75B04AA5A997017CD2"/>
    <w:rsid w:val="00CA2649"/>
  </w:style>
  <w:style w:type="paragraph" w:customStyle="1" w:styleId="A19AD6D64F3C42E2887660612EF043C4">
    <w:name w:val="A19AD6D64F3C42E2887660612EF043C4"/>
    <w:rsid w:val="00CA2649"/>
  </w:style>
  <w:style w:type="paragraph" w:customStyle="1" w:styleId="5946BFBBA6D84CF6AC36C20E135D4B7D">
    <w:name w:val="5946BFBBA6D84CF6AC36C20E135D4B7D"/>
    <w:rsid w:val="00CA2649"/>
  </w:style>
  <w:style w:type="paragraph" w:customStyle="1" w:styleId="DFDFA3B9911E4E119B77A974C2F81837">
    <w:name w:val="DFDFA3B9911E4E119B77A974C2F81837"/>
    <w:rsid w:val="00CA2649"/>
  </w:style>
  <w:style w:type="paragraph" w:customStyle="1" w:styleId="9ED3AA5060514528BB2EB10E67B167CC">
    <w:name w:val="9ED3AA5060514528BB2EB10E67B167CC"/>
    <w:rsid w:val="00CA2649"/>
  </w:style>
  <w:style w:type="paragraph" w:customStyle="1" w:styleId="3FA8E388340E4DEA81D562F7F9C9F77D">
    <w:name w:val="3FA8E388340E4DEA81D562F7F9C9F77D"/>
    <w:rsid w:val="00CA2649"/>
  </w:style>
  <w:style w:type="paragraph" w:customStyle="1" w:styleId="C7E38A5E4223467691018F592D7D0B10">
    <w:name w:val="C7E38A5E4223467691018F592D7D0B10"/>
    <w:rsid w:val="00CA2649"/>
  </w:style>
  <w:style w:type="paragraph" w:customStyle="1" w:styleId="A175D07C4838456E8F6A2F237AB810A1">
    <w:name w:val="A175D07C4838456E8F6A2F237AB810A1"/>
    <w:rsid w:val="00CA2649"/>
  </w:style>
  <w:style w:type="paragraph" w:customStyle="1" w:styleId="8AB7B2456DA14D72803321C5C7A1588F">
    <w:name w:val="8AB7B2456DA14D72803321C5C7A1588F"/>
    <w:rsid w:val="00CA2649"/>
  </w:style>
  <w:style w:type="paragraph" w:customStyle="1" w:styleId="6A4CCD9D4B1247EFAA284AE8065BA1EE">
    <w:name w:val="6A4CCD9D4B1247EFAA284AE8065BA1EE"/>
    <w:rsid w:val="00CA2649"/>
  </w:style>
  <w:style w:type="paragraph" w:customStyle="1" w:styleId="4B0893610BB4444BA7E27C430F79259C">
    <w:name w:val="4B0893610BB4444BA7E27C430F79259C"/>
    <w:rsid w:val="00CA2649"/>
  </w:style>
  <w:style w:type="paragraph" w:customStyle="1" w:styleId="71329A83B0F24266B66A7D0E96AEF24E">
    <w:name w:val="71329A83B0F24266B66A7D0E96AEF24E"/>
    <w:rsid w:val="00CA2649"/>
  </w:style>
  <w:style w:type="paragraph" w:customStyle="1" w:styleId="0AFDD462BDBB459097032FD98CB4C90E">
    <w:name w:val="0AFDD462BDBB459097032FD98CB4C90E"/>
    <w:rsid w:val="00CA2649"/>
  </w:style>
  <w:style w:type="paragraph" w:customStyle="1" w:styleId="DD414D4C602B4D548FB101E6DAA6E6AB">
    <w:name w:val="DD414D4C602B4D548FB101E6DAA6E6AB"/>
    <w:rsid w:val="00CA2649"/>
  </w:style>
  <w:style w:type="paragraph" w:customStyle="1" w:styleId="CBB330DD32C6473081230AD870D730E1">
    <w:name w:val="CBB330DD32C6473081230AD870D730E1"/>
    <w:rsid w:val="00CA2649"/>
  </w:style>
  <w:style w:type="paragraph" w:customStyle="1" w:styleId="F4E9F7F7737D466E8C670831253C687A">
    <w:name w:val="F4E9F7F7737D466E8C670831253C687A"/>
    <w:rsid w:val="00CA2649"/>
  </w:style>
  <w:style w:type="paragraph" w:customStyle="1" w:styleId="148098C266364D9A8463E6D8B78A38B1">
    <w:name w:val="148098C266364D9A8463E6D8B78A38B1"/>
    <w:rsid w:val="00CA2649"/>
  </w:style>
  <w:style w:type="paragraph" w:customStyle="1" w:styleId="DC0D97FC9ED44FA6ABF5A633216FF352">
    <w:name w:val="DC0D97FC9ED44FA6ABF5A633216FF352"/>
    <w:rsid w:val="00CA2649"/>
  </w:style>
  <w:style w:type="paragraph" w:customStyle="1" w:styleId="C69E34D0901A404487626B184206CCC6">
    <w:name w:val="C69E34D0901A404487626B184206CCC6"/>
    <w:rsid w:val="00CA2649"/>
  </w:style>
  <w:style w:type="paragraph" w:customStyle="1" w:styleId="7324C3372E2642A18330A7083EB20B77">
    <w:name w:val="7324C3372E2642A18330A7083EB20B77"/>
    <w:rsid w:val="00CA2649"/>
  </w:style>
  <w:style w:type="paragraph" w:customStyle="1" w:styleId="36660A0799EA4C109FDB07C8930EFABF">
    <w:name w:val="36660A0799EA4C109FDB07C8930EFABF"/>
    <w:rsid w:val="00CA2649"/>
  </w:style>
  <w:style w:type="paragraph" w:customStyle="1" w:styleId="C0B3FB6251104B1FBC37B255B5BAE8F5">
    <w:name w:val="C0B3FB6251104B1FBC37B255B5BAE8F5"/>
    <w:rsid w:val="00CA2649"/>
  </w:style>
  <w:style w:type="paragraph" w:customStyle="1" w:styleId="A9D110AFA60E450785651839EC59D1F1">
    <w:name w:val="A9D110AFA60E450785651839EC59D1F1"/>
    <w:rsid w:val="00CA2649"/>
  </w:style>
  <w:style w:type="paragraph" w:customStyle="1" w:styleId="85A67222BDB6427595DA99BE3BE94C29">
    <w:name w:val="85A67222BDB6427595DA99BE3BE94C29"/>
    <w:rsid w:val="00CA2649"/>
  </w:style>
  <w:style w:type="paragraph" w:customStyle="1" w:styleId="92CDDCB55D264890A4DD728A4EA041FB">
    <w:name w:val="92CDDCB55D264890A4DD728A4EA041FB"/>
    <w:rsid w:val="00CA2649"/>
  </w:style>
  <w:style w:type="paragraph" w:customStyle="1" w:styleId="FE9C906D74194C888E0542ACE82611A1">
    <w:name w:val="FE9C906D74194C888E0542ACE82611A1"/>
    <w:rsid w:val="00CA2649"/>
  </w:style>
  <w:style w:type="paragraph" w:customStyle="1" w:styleId="498DE6DB026249CEBE2F5C3CC1309D5A">
    <w:name w:val="498DE6DB026249CEBE2F5C3CC1309D5A"/>
    <w:rsid w:val="00CA2649"/>
  </w:style>
  <w:style w:type="paragraph" w:customStyle="1" w:styleId="D2C8E275FB5B4553B8C539EECB518F2A">
    <w:name w:val="D2C8E275FB5B4553B8C539EECB518F2A"/>
    <w:rsid w:val="00CA2649"/>
  </w:style>
  <w:style w:type="paragraph" w:customStyle="1" w:styleId="1E2BF80C58F7486082FD0B33151B9859">
    <w:name w:val="1E2BF80C58F7486082FD0B33151B9859"/>
    <w:rsid w:val="00CA2649"/>
  </w:style>
  <w:style w:type="paragraph" w:customStyle="1" w:styleId="43FAD5C0CDCF4F4E9B02906697DDB5C5">
    <w:name w:val="43FAD5C0CDCF4F4E9B02906697DDB5C5"/>
    <w:rsid w:val="00CA2649"/>
  </w:style>
  <w:style w:type="paragraph" w:customStyle="1" w:styleId="32CC487451D34944915E326246BD9120">
    <w:name w:val="32CC487451D34944915E326246BD9120"/>
    <w:rsid w:val="00CA2649"/>
  </w:style>
  <w:style w:type="paragraph" w:customStyle="1" w:styleId="9228325557F84CEF8F2179DA7B068674">
    <w:name w:val="9228325557F84CEF8F2179DA7B068674"/>
    <w:rsid w:val="00CA2649"/>
  </w:style>
  <w:style w:type="paragraph" w:customStyle="1" w:styleId="24D79AA71EBE40C58B5191D95DB9C794">
    <w:name w:val="24D79AA71EBE40C58B5191D95DB9C794"/>
    <w:rsid w:val="00CA2649"/>
  </w:style>
  <w:style w:type="paragraph" w:customStyle="1" w:styleId="3DB93272795241118D691085894981AF">
    <w:name w:val="3DB93272795241118D691085894981AF"/>
    <w:rsid w:val="00CA2649"/>
  </w:style>
  <w:style w:type="paragraph" w:customStyle="1" w:styleId="92C3C8A62D6B43159C2411D6264040CC">
    <w:name w:val="92C3C8A62D6B43159C2411D6264040CC"/>
    <w:rsid w:val="00CA2649"/>
  </w:style>
  <w:style w:type="paragraph" w:customStyle="1" w:styleId="4DA624FB0C804E939E8B9F8A7A4BD2D5">
    <w:name w:val="4DA624FB0C804E939E8B9F8A7A4BD2D5"/>
    <w:rsid w:val="00CA2649"/>
  </w:style>
  <w:style w:type="paragraph" w:customStyle="1" w:styleId="C69A4863B4AF47DBBC56B30942402EDA">
    <w:name w:val="C69A4863B4AF47DBBC56B30942402EDA"/>
    <w:rsid w:val="00CA2649"/>
  </w:style>
  <w:style w:type="paragraph" w:customStyle="1" w:styleId="F0D7D28C6E9542709D0A6A5CACF973A8">
    <w:name w:val="F0D7D28C6E9542709D0A6A5CACF973A8"/>
    <w:rsid w:val="00CA2649"/>
  </w:style>
  <w:style w:type="paragraph" w:customStyle="1" w:styleId="9EA1EBEDC56446AC8CA14AE0617816A2">
    <w:name w:val="9EA1EBEDC56446AC8CA14AE0617816A2"/>
    <w:rsid w:val="00CA2649"/>
  </w:style>
  <w:style w:type="paragraph" w:customStyle="1" w:styleId="3E2156470C1846758949FB0EFCE43EFB">
    <w:name w:val="3E2156470C1846758949FB0EFCE43EFB"/>
    <w:rsid w:val="00CA2649"/>
  </w:style>
  <w:style w:type="paragraph" w:customStyle="1" w:styleId="166F35E5BFDA4AF58231F5FD670C841D">
    <w:name w:val="166F35E5BFDA4AF58231F5FD670C841D"/>
    <w:rsid w:val="00CA2649"/>
  </w:style>
  <w:style w:type="paragraph" w:customStyle="1" w:styleId="A1C7B9D1C3164D8B8ABB58F766D61728">
    <w:name w:val="A1C7B9D1C3164D8B8ABB58F766D61728"/>
    <w:rsid w:val="00CA2649"/>
  </w:style>
  <w:style w:type="paragraph" w:customStyle="1" w:styleId="F570B0A72C5B4C37A1AEFE4F8471458D">
    <w:name w:val="F570B0A72C5B4C37A1AEFE4F8471458D"/>
    <w:rsid w:val="00CA2649"/>
  </w:style>
  <w:style w:type="paragraph" w:customStyle="1" w:styleId="F088BB8B011D45379A8728C7F54CB631">
    <w:name w:val="F088BB8B011D45379A8728C7F54CB631"/>
    <w:rsid w:val="00CA2649"/>
  </w:style>
  <w:style w:type="paragraph" w:customStyle="1" w:styleId="4D19D1962C194EF180F7797DD92EA45C">
    <w:name w:val="4D19D1962C194EF180F7797DD92EA45C"/>
    <w:rsid w:val="00E11369"/>
  </w:style>
  <w:style w:type="paragraph" w:customStyle="1" w:styleId="B875647745F440948A5750CC157B0F4D">
    <w:name w:val="B875647745F440948A5750CC157B0F4D"/>
    <w:rsid w:val="00E11369"/>
  </w:style>
  <w:style w:type="paragraph" w:customStyle="1" w:styleId="CBB165FC4F1F42D08C635D6544862AE9">
    <w:name w:val="CBB165FC4F1F42D08C635D6544862AE9"/>
    <w:rsid w:val="00881C4D"/>
  </w:style>
  <w:style w:type="paragraph" w:customStyle="1" w:styleId="A04D8F3063C94A6387283EF19F3B9C62">
    <w:name w:val="A04D8F3063C94A6387283EF19F3B9C62"/>
    <w:rsid w:val="00881C4D"/>
  </w:style>
  <w:style w:type="paragraph" w:customStyle="1" w:styleId="6B8D3E2639ED4CDDAB7FC9A6FDEC5FED">
    <w:name w:val="6B8D3E2639ED4CDDAB7FC9A6FDEC5FED"/>
    <w:rsid w:val="00881C4D"/>
  </w:style>
  <w:style w:type="paragraph" w:customStyle="1" w:styleId="1ABC42577CB74B49B7C36B238558D943">
    <w:name w:val="1ABC42577CB74B49B7C36B238558D943"/>
    <w:rsid w:val="00814638"/>
  </w:style>
  <w:style w:type="paragraph" w:customStyle="1" w:styleId="1C508577858C494BB5FE4E7C996FC896">
    <w:name w:val="1C508577858C494BB5FE4E7C996FC896"/>
    <w:rsid w:val="003B6F56"/>
  </w:style>
  <w:style w:type="paragraph" w:customStyle="1" w:styleId="073BE0727E14494ABFCE1A856FC39D4D">
    <w:name w:val="073BE0727E14494ABFCE1A856FC39D4D"/>
    <w:rsid w:val="00DC595C"/>
    <w:pPr>
      <w:spacing w:after="160" w:line="259" w:lineRule="auto"/>
    </w:pPr>
  </w:style>
  <w:style w:type="paragraph" w:customStyle="1" w:styleId="CB586A7E631D4732BF5BBC60139672CD">
    <w:name w:val="CB586A7E631D4732BF5BBC60139672CD"/>
    <w:rsid w:val="00DC595C"/>
    <w:pPr>
      <w:spacing w:after="160" w:line="259" w:lineRule="auto"/>
    </w:pPr>
  </w:style>
  <w:style w:type="paragraph" w:customStyle="1" w:styleId="C133E7E35B3C4C489DBBA1D952018811">
    <w:name w:val="C133E7E35B3C4C489DBBA1D952018811"/>
    <w:rsid w:val="00DC595C"/>
    <w:pPr>
      <w:spacing w:after="160" w:line="259" w:lineRule="auto"/>
    </w:pPr>
  </w:style>
  <w:style w:type="paragraph" w:customStyle="1" w:styleId="02BA1FFFFA8545B4A1EE9C611520C915">
    <w:name w:val="02BA1FFFFA8545B4A1EE9C611520C915"/>
    <w:rsid w:val="00DC595C"/>
    <w:pPr>
      <w:spacing w:after="160" w:line="259" w:lineRule="auto"/>
    </w:pPr>
  </w:style>
  <w:style w:type="paragraph" w:customStyle="1" w:styleId="4B2C915F309A4C068CC226A39AE2C3A0">
    <w:name w:val="4B2C915F309A4C068CC226A39AE2C3A0"/>
    <w:rsid w:val="00DC595C"/>
    <w:pPr>
      <w:spacing w:after="160" w:line="259" w:lineRule="auto"/>
    </w:pPr>
  </w:style>
  <w:style w:type="paragraph" w:customStyle="1" w:styleId="B4E8F537186C4AEE9206114748F1CBA7">
    <w:name w:val="B4E8F537186C4AEE9206114748F1CBA7"/>
    <w:rsid w:val="00DC595C"/>
    <w:pPr>
      <w:spacing w:after="160" w:line="259" w:lineRule="auto"/>
    </w:pPr>
  </w:style>
  <w:style w:type="paragraph" w:customStyle="1" w:styleId="B6C10C11A4BB4F21AE5AD9358E030471">
    <w:name w:val="B6C10C11A4BB4F21AE5AD9358E030471"/>
    <w:rsid w:val="00DC595C"/>
    <w:pPr>
      <w:spacing w:after="160" w:line="259" w:lineRule="auto"/>
    </w:pPr>
  </w:style>
  <w:style w:type="paragraph" w:customStyle="1" w:styleId="7868713594084FB08765ADE6DF40482D">
    <w:name w:val="7868713594084FB08765ADE6DF40482D"/>
    <w:rsid w:val="00DC595C"/>
    <w:pPr>
      <w:spacing w:after="160" w:line="259" w:lineRule="auto"/>
    </w:pPr>
  </w:style>
  <w:style w:type="paragraph" w:customStyle="1" w:styleId="FC298306FE3B417B9C74FC87342F9CD5">
    <w:name w:val="FC298306FE3B417B9C74FC87342F9CD5"/>
    <w:rsid w:val="00DC595C"/>
    <w:pPr>
      <w:spacing w:after="160" w:line="259" w:lineRule="auto"/>
    </w:pPr>
  </w:style>
  <w:style w:type="paragraph" w:customStyle="1" w:styleId="44486E28A1BD4002B5EA671847919841">
    <w:name w:val="44486E28A1BD4002B5EA671847919841"/>
    <w:rsid w:val="00DC595C"/>
    <w:pPr>
      <w:spacing w:after="160" w:line="259" w:lineRule="auto"/>
    </w:pPr>
  </w:style>
  <w:style w:type="paragraph" w:customStyle="1" w:styleId="0C0AF5642DBF4A21B6526A8FB9599A12">
    <w:name w:val="0C0AF5642DBF4A21B6526A8FB9599A12"/>
    <w:rsid w:val="00DC595C"/>
    <w:pPr>
      <w:spacing w:after="160" w:line="259" w:lineRule="auto"/>
    </w:pPr>
  </w:style>
  <w:style w:type="paragraph" w:customStyle="1" w:styleId="B611076901A1458B88CF50B76EDE0EB2">
    <w:name w:val="B611076901A1458B88CF50B76EDE0EB2"/>
    <w:rsid w:val="00DC595C"/>
    <w:pPr>
      <w:spacing w:after="160" w:line="259" w:lineRule="auto"/>
    </w:pPr>
  </w:style>
  <w:style w:type="paragraph" w:customStyle="1" w:styleId="C86E47296C944B72A665A9BE56D60D48">
    <w:name w:val="C86E47296C944B72A665A9BE56D60D48"/>
    <w:rsid w:val="00DC595C"/>
    <w:pPr>
      <w:spacing w:after="160" w:line="259" w:lineRule="auto"/>
    </w:pPr>
  </w:style>
  <w:style w:type="paragraph" w:customStyle="1" w:styleId="F427941428DB4D47BE73E239CF9FBC97">
    <w:name w:val="F427941428DB4D47BE73E239CF9FBC97"/>
    <w:rsid w:val="00DC595C"/>
    <w:pPr>
      <w:spacing w:after="160" w:line="259" w:lineRule="auto"/>
    </w:pPr>
  </w:style>
  <w:style w:type="paragraph" w:customStyle="1" w:styleId="0FA01CBDC7A8431EA6CB682959F1D1A4">
    <w:name w:val="0FA01CBDC7A8431EA6CB682959F1D1A4"/>
    <w:rsid w:val="00DC595C"/>
    <w:pPr>
      <w:spacing w:after="160" w:line="259" w:lineRule="auto"/>
    </w:pPr>
  </w:style>
  <w:style w:type="paragraph" w:customStyle="1" w:styleId="50FB225BEB664F6FA56C5E54E461C6B4">
    <w:name w:val="50FB225BEB664F6FA56C5E54E461C6B4"/>
    <w:rsid w:val="00DC595C"/>
    <w:pPr>
      <w:spacing w:after="160" w:line="259" w:lineRule="auto"/>
    </w:pPr>
  </w:style>
  <w:style w:type="paragraph" w:customStyle="1" w:styleId="31CFCC76F73C4AE4963E6E756AB83AAD">
    <w:name w:val="31CFCC76F73C4AE4963E6E756AB83AAD"/>
    <w:rsid w:val="00DC595C"/>
    <w:pPr>
      <w:spacing w:after="160" w:line="259" w:lineRule="auto"/>
    </w:pPr>
  </w:style>
  <w:style w:type="paragraph" w:customStyle="1" w:styleId="B7C477AD35344D5AB33402493E1684F2">
    <w:name w:val="B7C477AD35344D5AB33402493E1684F2"/>
    <w:rsid w:val="00DC595C"/>
    <w:pPr>
      <w:spacing w:after="160" w:line="259" w:lineRule="auto"/>
    </w:pPr>
  </w:style>
  <w:style w:type="paragraph" w:customStyle="1" w:styleId="79AA823BEB74475B98605411164D9042">
    <w:name w:val="79AA823BEB74475B98605411164D9042"/>
    <w:rsid w:val="00DC595C"/>
    <w:pPr>
      <w:spacing w:after="160" w:line="259" w:lineRule="auto"/>
    </w:pPr>
  </w:style>
  <w:style w:type="paragraph" w:customStyle="1" w:styleId="8D64509CF76E4DE5BA573D3CC6843CAD">
    <w:name w:val="8D64509CF76E4DE5BA573D3CC6843CAD"/>
    <w:rsid w:val="00DC595C"/>
    <w:pPr>
      <w:spacing w:after="160" w:line="259" w:lineRule="auto"/>
    </w:pPr>
  </w:style>
  <w:style w:type="paragraph" w:customStyle="1" w:styleId="726A02AD33E14B6883D7F13836B15BAC">
    <w:name w:val="726A02AD33E14B6883D7F13836B15BAC"/>
    <w:rsid w:val="00DC595C"/>
    <w:pPr>
      <w:spacing w:after="160" w:line="259" w:lineRule="auto"/>
    </w:pPr>
  </w:style>
  <w:style w:type="paragraph" w:customStyle="1" w:styleId="2367DBC28E974654BFEE2F527E543DF1">
    <w:name w:val="2367DBC28E974654BFEE2F527E543DF1"/>
    <w:rsid w:val="00DC595C"/>
    <w:pPr>
      <w:spacing w:after="160" w:line="259" w:lineRule="auto"/>
    </w:pPr>
  </w:style>
  <w:style w:type="paragraph" w:customStyle="1" w:styleId="AD1E873620184CD5ACC8C5017DC448A1">
    <w:name w:val="AD1E873620184CD5ACC8C5017DC448A1"/>
    <w:rsid w:val="0020290A"/>
  </w:style>
  <w:style w:type="paragraph" w:customStyle="1" w:styleId="30B6B37DA63541CF97B6E59761377BCF">
    <w:name w:val="30B6B37DA63541CF97B6E59761377BCF"/>
    <w:rsid w:val="0020290A"/>
  </w:style>
  <w:style w:type="paragraph" w:customStyle="1" w:styleId="7097CA32A3C24D42BBB9E1107F275087">
    <w:name w:val="7097CA32A3C24D42BBB9E1107F275087"/>
    <w:rsid w:val="0020290A"/>
  </w:style>
  <w:style w:type="paragraph" w:customStyle="1" w:styleId="C677A216D9C94668B7AA7EE72F65E3EC">
    <w:name w:val="C677A216D9C94668B7AA7EE72F65E3EC"/>
    <w:rsid w:val="0020290A"/>
  </w:style>
  <w:style w:type="paragraph" w:customStyle="1" w:styleId="301F72F679B046D8B544D5AD7CB95D55">
    <w:name w:val="301F72F679B046D8B544D5AD7CB95D55"/>
    <w:rsid w:val="0020290A"/>
  </w:style>
  <w:style w:type="paragraph" w:customStyle="1" w:styleId="4A3D5941D63B45F2B6C9EB4506CFC40A">
    <w:name w:val="4A3D5941D63B45F2B6C9EB4506CFC40A"/>
    <w:rsid w:val="0020290A"/>
  </w:style>
  <w:style w:type="paragraph" w:customStyle="1" w:styleId="A770A189D3394ADE8FCE5B215B2BAE9B">
    <w:name w:val="A770A189D3394ADE8FCE5B215B2BAE9B"/>
    <w:rsid w:val="0020290A"/>
  </w:style>
  <w:style w:type="paragraph" w:customStyle="1" w:styleId="F2497303388C44FBA8A29758855BBDB1">
    <w:name w:val="F2497303388C44FBA8A29758855BBDB1"/>
    <w:rsid w:val="0020290A"/>
  </w:style>
  <w:style w:type="paragraph" w:customStyle="1" w:styleId="65E20B3F606047D2B29ACA58EA1C1094">
    <w:name w:val="65E20B3F606047D2B29ACA58EA1C1094"/>
    <w:rsid w:val="0020290A"/>
  </w:style>
  <w:style w:type="paragraph" w:customStyle="1" w:styleId="D4EED16EDC7C4D4793B6FB8D9619675C">
    <w:name w:val="D4EED16EDC7C4D4793B6FB8D9619675C"/>
    <w:rsid w:val="0020290A"/>
  </w:style>
  <w:style w:type="paragraph" w:customStyle="1" w:styleId="0EDC0CE1FA47449898C232A142EE2499">
    <w:name w:val="0EDC0CE1FA47449898C232A142EE2499"/>
    <w:rsid w:val="0020290A"/>
  </w:style>
  <w:style w:type="paragraph" w:customStyle="1" w:styleId="ED95525D3001485899F6597FBAEF29F1">
    <w:name w:val="ED95525D3001485899F6597FBAEF29F1"/>
    <w:rsid w:val="0020290A"/>
  </w:style>
  <w:style w:type="paragraph" w:customStyle="1" w:styleId="9375E677A93242339E5583873F8E5C0D">
    <w:name w:val="9375E677A93242339E5583873F8E5C0D"/>
    <w:rsid w:val="0020290A"/>
  </w:style>
  <w:style w:type="paragraph" w:customStyle="1" w:styleId="B2E23944A4344F428FBAE2683F2F2DBF">
    <w:name w:val="B2E23944A4344F428FBAE2683F2F2DBF"/>
    <w:rsid w:val="0020290A"/>
  </w:style>
  <w:style w:type="paragraph" w:customStyle="1" w:styleId="01791A44509D4BA0951A23F5ED0D249B">
    <w:name w:val="01791A44509D4BA0951A23F5ED0D249B"/>
    <w:rsid w:val="0020290A"/>
  </w:style>
  <w:style w:type="paragraph" w:customStyle="1" w:styleId="C5720E8FD8A246D5B36FC6DFF40EF865">
    <w:name w:val="C5720E8FD8A246D5B36FC6DFF40EF865"/>
    <w:rsid w:val="0020290A"/>
  </w:style>
  <w:style w:type="paragraph" w:customStyle="1" w:styleId="7DE0588F104B4735BD004C0040F7A646">
    <w:name w:val="7DE0588F104B4735BD004C0040F7A646"/>
    <w:rsid w:val="0020290A"/>
  </w:style>
  <w:style w:type="paragraph" w:customStyle="1" w:styleId="9C8355726561499CB3720EA5E4265434">
    <w:name w:val="9C8355726561499CB3720EA5E4265434"/>
    <w:rsid w:val="0020290A"/>
  </w:style>
  <w:style w:type="paragraph" w:customStyle="1" w:styleId="C1B9F698AF8B44E28BBC030EC9E80BD2">
    <w:name w:val="C1B9F698AF8B44E28BBC030EC9E80BD2"/>
    <w:rsid w:val="0020290A"/>
  </w:style>
  <w:style w:type="paragraph" w:customStyle="1" w:styleId="4E3C7ED2F7A8490E93D886E48EBF556E">
    <w:name w:val="4E3C7ED2F7A8490E93D886E48EBF556E"/>
    <w:rsid w:val="0020290A"/>
  </w:style>
  <w:style w:type="paragraph" w:customStyle="1" w:styleId="A3C05FADD679428EB39CA258E8248DF0">
    <w:name w:val="A3C05FADD679428EB39CA258E8248DF0"/>
    <w:rsid w:val="0020290A"/>
  </w:style>
  <w:style w:type="paragraph" w:customStyle="1" w:styleId="A154384AD1BE4074946306CC518741D0">
    <w:name w:val="A154384AD1BE4074946306CC518741D0"/>
    <w:rsid w:val="0020290A"/>
  </w:style>
  <w:style w:type="paragraph" w:customStyle="1" w:styleId="6001DC116E0E4717A431E7CFFA835CFF">
    <w:name w:val="6001DC116E0E4717A431E7CFFA835CFF"/>
    <w:rsid w:val="0020290A"/>
  </w:style>
  <w:style w:type="paragraph" w:customStyle="1" w:styleId="922B10C3B17449D1A270809DEE37BF65">
    <w:name w:val="922B10C3B17449D1A270809DEE37BF65"/>
    <w:rsid w:val="0020290A"/>
  </w:style>
  <w:style w:type="paragraph" w:customStyle="1" w:styleId="29C8A021166E4E0898AB8F4F5D6AD207">
    <w:name w:val="29C8A021166E4E0898AB8F4F5D6AD207"/>
    <w:rsid w:val="0020290A"/>
  </w:style>
  <w:style w:type="paragraph" w:customStyle="1" w:styleId="6E59EC3AF62A4D96A8C737040BDF69D0">
    <w:name w:val="6E59EC3AF62A4D96A8C737040BDF69D0"/>
  </w:style>
  <w:style w:type="paragraph" w:customStyle="1" w:styleId="D913EC930646450EB9AB0868FCD60DB1">
    <w:name w:val="D913EC930646450EB9AB0868FCD60DB1"/>
  </w:style>
  <w:style w:type="paragraph" w:customStyle="1" w:styleId="267282ED26144A56B0BB42580ED25885">
    <w:name w:val="267282ED26144A56B0BB42580ED25885"/>
  </w:style>
  <w:style w:type="paragraph" w:customStyle="1" w:styleId="596731A8472E431CBCA7815352CA85F8">
    <w:name w:val="596731A8472E431CBCA7815352CA85F8"/>
  </w:style>
  <w:style w:type="paragraph" w:customStyle="1" w:styleId="900F0687FE2844E4837AA9986C1D23C5">
    <w:name w:val="900F0687FE2844E4837AA9986C1D23C5"/>
  </w:style>
  <w:style w:type="paragraph" w:customStyle="1" w:styleId="6574F091E6F6425CB65E5BB97EF80640">
    <w:name w:val="6574F091E6F6425CB65E5BB97EF80640"/>
  </w:style>
  <w:style w:type="paragraph" w:customStyle="1" w:styleId="4FFD84C6A9664B2B90EE00F73A63F726">
    <w:name w:val="4FFD84C6A9664B2B90EE00F73A63F726"/>
  </w:style>
  <w:style w:type="paragraph" w:customStyle="1" w:styleId="546D3F8738F84F5FA70A27AA2C9A4403">
    <w:name w:val="546D3F8738F84F5FA70A27AA2C9A4403"/>
  </w:style>
  <w:style w:type="paragraph" w:customStyle="1" w:styleId="619B09EC5CA64B1096425AFD4AFE2778">
    <w:name w:val="619B09EC5CA64B1096425AFD4AFE2778"/>
  </w:style>
  <w:style w:type="paragraph" w:customStyle="1" w:styleId="237202E5A4CF4585BC5DE05D60059501">
    <w:name w:val="237202E5A4CF4585BC5DE05D60059501"/>
  </w:style>
  <w:style w:type="paragraph" w:customStyle="1" w:styleId="2C407E11C5AA47C790A40B4452266CF4">
    <w:name w:val="2C407E11C5AA47C790A40B4452266CF4"/>
  </w:style>
  <w:style w:type="paragraph" w:customStyle="1" w:styleId="E0AB39AFE7D340BF8624841514C72E80">
    <w:name w:val="E0AB39AFE7D340BF8624841514C72E80"/>
  </w:style>
  <w:style w:type="paragraph" w:customStyle="1" w:styleId="056C373E37F048C5B1B1B83D1DA67D69">
    <w:name w:val="056C373E37F048C5B1B1B83D1DA67D69"/>
  </w:style>
  <w:style w:type="paragraph" w:customStyle="1" w:styleId="9C104A42665D4551A44ACD1AC5F0A95C">
    <w:name w:val="9C104A42665D4551A44ACD1AC5F0A95C"/>
  </w:style>
  <w:style w:type="paragraph" w:customStyle="1" w:styleId="EC074A38260E4195A9723FD5363AC048">
    <w:name w:val="EC074A38260E4195A9723FD5363AC048"/>
  </w:style>
  <w:style w:type="paragraph" w:customStyle="1" w:styleId="2B01CA895826469A98FACD7331BAD7A2">
    <w:name w:val="2B01CA895826469A98FACD7331BAD7A2"/>
  </w:style>
  <w:style w:type="paragraph" w:customStyle="1" w:styleId="9E2EDA6CD3F24CAC9EBCA225888995B2">
    <w:name w:val="9E2EDA6CD3F24CAC9EBCA225888995B2"/>
  </w:style>
  <w:style w:type="paragraph" w:customStyle="1" w:styleId="5009404CC1604697B17A1222BA1CD68D">
    <w:name w:val="5009404CC1604697B17A1222BA1CD68D"/>
  </w:style>
  <w:style w:type="paragraph" w:customStyle="1" w:styleId="C2A9C09038954795AC2011AF241AD76A">
    <w:name w:val="C2A9C09038954795AC2011AF241AD76A"/>
  </w:style>
  <w:style w:type="paragraph" w:customStyle="1" w:styleId="185D12E834E9433C86FD6214EFEF20B9">
    <w:name w:val="185D12E834E9433C86FD6214EFEF20B9"/>
  </w:style>
  <w:style w:type="paragraph" w:customStyle="1" w:styleId="98BA9825697548B7ACEF5FCA747ABD40">
    <w:name w:val="98BA9825697548B7ACEF5FCA747ABD40"/>
  </w:style>
  <w:style w:type="paragraph" w:customStyle="1" w:styleId="0C4C4B36FE374CCC9C534305DEA95422">
    <w:name w:val="0C4C4B36FE374CCC9C534305DEA95422"/>
  </w:style>
  <w:style w:type="paragraph" w:customStyle="1" w:styleId="5AEE4A4F2CA4478182B3CD34872917A6">
    <w:name w:val="5AEE4A4F2CA4478182B3CD34872917A6"/>
  </w:style>
  <w:style w:type="paragraph" w:customStyle="1" w:styleId="3D9DFC28FF724200BA64679359406D54">
    <w:name w:val="3D9DFC28FF724200BA64679359406D54"/>
  </w:style>
  <w:style w:type="paragraph" w:customStyle="1" w:styleId="47E6EE6677284365A126E9A40AF92C6C">
    <w:name w:val="47E6EE6677284365A126E9A40AF92C6C"/>
  </w:style>
  <w:style w:type="paragraph" w:customStyle="1" w:styleId="8766B3997F4E466DBD4D8E35767D71F4">
    <w:name w:val="8766B3997F4E466DBD4D8E35767D71F4"/>
  </w:style>
  <w:style w:type="paragraph" w:customStyle="1" w:styleId="9CAB7A066E3B4060ADD38F50C5589B1E">
    <w:name w:val="9CAB7A066E3B4060ADD38F50C5589B1E"/>
  </w:style>
  <w:style w:type="paragraph" w:customStyle="1" w:styleId="B24DE088305D4312B622BB30F2A9511E">
    <w:name w:val="B24DE088305D4312B622BB30F2A9511E"/>
  </w:style>
  <w:style w:type="paragraph" w:customStyle="1" w:styleId="3A4C22B2BC604FE880E1704D5F730E92">
    <w:name w:val="3A4C22B2BC604FE880E1704D5F730E92"/>
    <w:rsid w:val="009F6EB2"/>
    <w:pPr>
      <w:spacing w:after="160" w:line="259" w:lineRule="auto"/>
    </w:pPr>
  </w:style>
  <w:style w:type="paragraph" w:customStyle="1" w:styleId="4972393AEFA544F286984ABD602B6ED1">
    <w:name w:val="4972393AEFA544F286984ABD602B6ED1"/>
    <w:rsid w:val="009F6EB2"/>
    <w:pPr>
      <w:spacing w:after="160" w:line="259" w:lineRule="auto"/>
    </w:pPr>
  </w:style>
  <w:style w:type="paragraph" w:customStyle="1" w:styleId="3AF9A07FF0004598AB4AB7A4B4DB3619">
    <w:name w:val="3AF9A07FF0004598AB4AB7A4B4DB3619"/>
    <w:rsid w:val="009F6EB2"/>
    <w:pPr>
      <w:spacing w:after="160" w:line="259" w:lineRule="auto"/>
    </w:pPr>
  </w:style>
  <w:style w:type="paragraph" w:customStyle="1" w:styleId="300E18BBEC3D437C8B5868B6E8074098">
    <w:name w:val="300E18BBEC3D437C8B5868B6E8074098"/>
    <w:rsid w:val="009F6EB2"/>
    <w:pPr>
      <w:spacing w:after="160" w:line="259" w:lineRule="auto"/>
    </w:pPr>
  </w:style>
  <w:style w:type="paragraph" w:customStyle="1" w:styleId="3692E84E7B15453285BAD41279C477AA">
    <w:name w:val="3692E84E7B15453285BAD41279C477AA"/>
    <w:rsid w:val="009F6EB2"/>
    <w:pPr>
      <w:spacing w:after="160" w:line="259" w:lineRule="auto"/>
    </w:pPr>
  </w:style>
  <w:style w:type="paragraph" w:customStyle="1" w:styleId="1F93537D1CF54A95B0B08C3D62D0661D">
    <w:name w:val="1F93537D1CF54A95B0B08C3D62D0661D"/>
    <w:rsid w:val="009F6EB2"/>
    <w:pPr>
      <w:spacing w:after="160" w:line="259" w:lineRule="auto"/>
    </w:pPr>
  </w:style>
  <w:style w:type="paragraph" w:customStyle="1" w:styleId="609D7292A6CE4D8C9FEA0645B8162B2A">
    <w:name w:val="609D7292A6CE4D8C9FEA0645B8162B2A"/>
    <w:rsid w:val="009F6EB2"/>
    <w:pPr>
      <w:spacing w:after="160" w:line="259" w:lineRule="auto"/>
    </w:pPr>
  </w:style>
  <w:style w:type="paragraph" w:customStyle="1" w:styleId="C959D24405244156A9E01E33C2346443">
    <w:name w:val="C959D24405244156A9E01E33C2346443"/>
    <w:rsid w:val="007F468F"/>
    <w:pPr>
      <w:spacing w:after="160" w:line="259" w:lineRule="auto"/>
    </w:pPr>
  </w:style>
  <w:style w:type="paragraph" w:customStyle="1" w:styleId="AFF24019268845D99345ECBA389BE56D">
    <w:name w:val="AFF24019268845D99345ECBA389BE56D"/>
    <w:rsid w:val="007F468F"/>
    <w:pPr>
      <w:spacing w:after="160" w:line="259" w:lineRule="auto"/>
    </w:pPr>
  </w:style>
  <w:style w:type="paragraph" w:customStyle="1" w:styleId="5E5B7416DCD74F2E84680F4CABD702BE">
    <w:name w:val="5E5B7416DCD74F2E84680F4CABD702BE"/>
    <w:rsid w:val="007F468F"/>
    <w:pPr>
      <w:spacing w:after="160" w:line="259" w:lineRule="auto"/>
    </w:pPr>
  </w:style>
  <w:style w:type="paragraph" w:customStyle="1" w:styleId="9ED3AA5060514528BB2EB10E67B167CC1">
    <w:name w:val="9ED3AA5060514528BB2EB10E67B167CC1"/>
    <w:rsid w:val="00597528"/>
    <w:rPr>
      <w:rFonts w:ascii="Times New Roman" w:hAnsi="Times New Roman"/>
      <w:sz w:val="24"/>
    </w:rPr>
  </w:style>
  <w:style w:type="paragraph" w:customStyle="1" w:styleId="3FA8E388340E4DEA81D562F7F9C9F77D1">
    <w:name w:val="3FA8E388340E4DEA81D562F7F9C9F77D1"/>
    <w:rsid w:val="00597528"/>
    <w:rPr>
      <w:rFonts w:ascii="Times New Roman" w:hAnsi="Times New Roman"/>
      <w:sz w:val="24"/>
    </w:rPr>
  </w:style>
  <w:style w:type="paragraph" w:customStyle="1" w:styleId="C7E38A5E4223467691018F592D7D0B101">
    <w:name w:val="C7E38A5E4223467691018F592D7D0B101"/>
    <w:rsid w:val="00597528"/>
    <w:rPr>
      <w:rFonts w:ascii="Times New Roman" w:hAnsi="Times New Roman"/>
      <w:sz w:val="24"/>
    </w:rPr>
  </w:style>
  <w:style w:type="paragraph" w:customStyle="1" w:styleId="A175D07C4838456E8F6A2F237AB810A11">
    <w:name w:val="A175D07C4838456E8F6A2F237AB810A11"/>
    <w:rsid w:val="00597528"/>
    <w:rPr>
      <w:rFonts w:ascii="Times New Roman" w:hAnsi="Times New Roman"/>
      <w:sz w:val="24"/>
    </w:rPr>
  </w:style>
  <w:style w:type="paragraph" w:customStyle="1" w:styleId="5E5B7416DCD74F2E84680F4CABD702BE1">
    <w:name w:val="5E5B7416DCD74F2E84680F4CABD702BE1"/>
    <w:rsid w:val="00597528"/>
    <w:rPr>
      <w:rFonts w:ascii="Times New Roman" w:hAnsi="Times New Roman"/>
      <w:sz w:val="24"/>
    </w:rPr>
  </w:style>
  <w:style w:type="paragraph" w:customStyle="1" w:styleId="C959D24405244156A9E01E33C23464431">
    <w:name w:val="C959D24405244156A9E01E33C23464431"/>
    <w:rsid w:val="00597528"/>
    <w:rPr>
      <w:rFonts w:ascii="Times New Roman" w:hAnsi="Times New Roman"/>
      <w:sz w:val="24"/>
    </w:rPr>
  </w:style>
  <w:style w:type="paragraph" w:customStyle="1" w:styleId="8AB7B2456DA14D72803321C5C7A1588F1">
    <w:name w:val="8AB7B2456DA14D72803321C5C7A1588F1"/>
    <w:rsid w:val="00597528"/>
    <w:rPr>
      <w:rFonts w:ascii="Times New Roman" w:hAnsi="Times New Roman"/>
      <w:sz w:val="24"/>
    </w:rPr>
  </w:style>
  <w:style w:type="paragraph" w:customStyle="1" w:styleId="6A4CCD9D4B1247EFAA284AE8065BA1EE1">
    <w:name w:val="6A4CCD9D4B1247EFAA284AE8065BA1EE1"/>
    <w:rsid w:val="00597528"/>
    <w:rPr>
      <w:rFonts w:ascii="Times New Roman" w:hAnsi="Times New Roman"/>
      <w:sz w:val="24"/>
    </w:rPr>
  </w:style>
  <w:style w:type="paragraph" w:customStyle="1" w:styleId="4B0893610BB4444BA7E27C430F79259C1">
    <w:name w:val="4B0893610BB4444BA7E27C430F79259C1"/>
    <w:rsid w:val="00597528"/>
    <w:rPr>
      <w:rFonts w:ascii="Times New Roman" w:hAnsi="Times New Roman"/>
      <w:sz w:val="24"/>
    </w:rPr>
  </w:style>
  <w:style w:type="paragraph" w:customStyle="1" w:styleId="71329A83B0F24266B66A7D0E96AEF24E1">
    <w:name w:val="71329A83B0F24266B66A7D0E96AEF24E1"/>
    <w:rsid w:val="00597528"/>
    <w:rPr>
      <w:rFonts w:ascii="Times New Roman" w:hAnsi="Times New Roman"/>
      <w:sz w:val="24"/>
    </w:rPr>
  </w:style>
  <w:style w:type="paragraph" w:customStyle="1" w:styleId="0AFDD462BDBB459097032FD98CB4C90E1">
    <w:name w:val="0AFDD462BDBB459097032FD98CB4C90E1"/>
    <w:rsid w:val="00597528"/>
    <w:rPr>
      <w:rFonts w:ascii="Times New Roman" w:hAnsi="Times New Roman"/>
      <w:sz w:val="24"/>
    </w:rPr>
  </w:style>
  <w:style w:type="paragraph" w:customStyle="1" w:styleId="AD1E873620184CD5ACC8C5017DC448A11">
    <w:name w:val="AD1E873620184CD5ACC8C5017DC448A11"/>
    <w:rsid w:val="00597528"/>
    <w:rPr>
      <w:rFonts w:ascii="Times New Roman" w:hAnsi="Times New Roman"/>
      <w:sz w:val="24"/>
    </w:rPr>
  </w:style>
  <w:style w:type="paragraph" w:customStyle="1" w:styleId="30B6B37DA63541CF97B6E59761377BCF1">
    <w:name w:val="30B6B37DA63541CF97B6E59761377BCF1"/>
    <w:rsid w:val="00597528"/>
    <w:rPr>
      <w:rFonts w:ascii="Times New Roman" w:hAnsi="Times New Roman"/>
      <w:sz w:val="24"/>
    </w:rPr>
  </w:style>
  <w:style w:type="paragraph" w:customStyle="1" w:styleId="CBB330DD32C6473081230AD870D730E11">
    <w:name w:val="CBB330DD32C6473081230AD870D730E11"/>
    <w:rsid w:val="00597528"/>
    <w:rPr>
      <w:rFonts w:ascii="Times New Roman" w:hAnsi="Times New Roman"/>
      <w:sz w:val="24"/>
    </w:rPr>
  </w:style>
  <w:style w:type="paragraph" w:customStyle="1" w:styleId="AFF24019268845D99345ECBA389BE56D1">
    <w:name w:val="AFF24019268845D99345ECBA389BE56D1"/>
    <w:rsid w:val="00597528"/>
    <w:rPr>
      <w:rFonts w:ascii="Times New Roman" w:hAnsi="Times New Roman"/>
      <w:sz w:val="24"/>
    </w:rPr>
  </w:style>
  <w:style w:type="paragraph" w:customStyle="1" w:styleId="C677A216D9C94668B7AA7EE72F65E3EC1">
    <w:name w:val="C677A216D9C94668B7AA7EE72F65E3EC1"/>
    <w:rsid w:val="00597528"/>
    <w:rPr>
      <w:rFonts w:ascii="Times New Roman" w:hAnsi="Times New Roman"/>
      <w:sz w:val="24"/>
    </w:rPr>
  </w:style>
  <w:style w:type="paragraph" w:customStyle="1" w:styleId="301F72F679B046D8B544D5AD7CB95D551">
    <w:name w:val="301F72F679B046D8B544D5AD7CB95D551"/>
    <w:rsid w:val="00597528"/>
    <w:rPr>
      <w:rFonts w:ascii="Times New Roman" w:hAnsi="Times New Roman"/>
      <w:sz w:val="24"/>
    </w:rPr>
  </w:style>
  <w:style w:type="paragraph" w:customStyle="1" w:styleId="4A3D5941D63B45F2B6C9EB4506CFC40A1">
    <w:name w:val="4A3D5941D63B45F2B6C9EB4506CFC40A1"/>
    <w:rsid w:val="00597528"/>
    <w:rPr>
      <w:rFonts w:ascii="Times New Roman" w:hAnsi="Times New Roman"/>
      <w:sz w:val="24"/>
    </w:rPr>
  </w:style>
  <w:style w:type="paragraph" w:customStyle="1" w:styleId="A770A189D3394ADE8FCE5B215B2BAE9B1">
    <w:name w:val="A770A189D3394ADE8FCE5B215B2BAE9B1"/>
    <w:rsid w:val="00597528"/>
    <w:rPr>
      <w:rFonts w:ascii="Times New Roman" w:hAnsi="Times New Roman"/>
      <w:sz w:val="24"/>
    </w:rPr>
  </w:style>
  <w:style w:type="paragraph" w:customStyle="1" w:styleId="F2497303388C44FBA8A29758855BBDB11">
    <w:name w:val="F2497303388C44FBA8A29758855BBDB11"/>
    <w:rsid w:val="00597528"/>
    <w:rPr>
      <w:rFonts w:ascii="Times New Roman" w:hAnsi="Times New Roman"/>
      <w:sz w:val="24"/>
    </w:rPr>
  </w:style>
  <w:style w:type="paragraph" w:customStyle="1" w:styleId="D4EED16EDC7C4D4793B6FB8D9619675C1">
    <w:name w:val="D4EED16EDC7C4D4793B6FB8D9619675C1"/>
    <w:rsid w:val="00597528"/>
    <w:rPr>
      <w:rFonts w:ascii="Times New Roman" w:hAnsi="Times New Roman"/>
      <w:sz w:val="24"/>
    </w:rPr>
  </w:style>
  <w:style w:type="paragraph" w:customStyle="1" w:styleId="0EDC0CE1FA47449898C232A142EE24991">
    <w:name w:val="0EDC0CE1FA47449898C232A142EE24991"/>
    <w:rsid w:val="00597528"/>
    <w:rPr>
      <w:rFonts w:ascii="Times New Roman" w:hAnsi="Times New Roman"/>
      <w:sz w:val="24"/>
    </w:rPr>
  </w:style>
  <w:style w:type="paragraph" w:customStyle="1" w:styleId="ED95525D3001485899F6597FBAEF29F11">
    <w:name w:val="ED95525D3001485899F6597FBAEF29F11"/>
    <w:rsid w:val="00597528"/>
    <w:rPr>
      <w:rFonts w:ascii="Times New Roman" w:hAnsi="Times New Roman"/>
      <w:sz w:val="24"/>
    </w:rPr>
  </w:style>
  <w:style w:type="paragraph" w:customStyle="1" w:styleId="9375E677A93242339E5583873F8E5C0D1">
    <w:name w:val="9375E677A93242339E5583873F8E5C0D1"/>
    <w:rsid w:val="00597528"/>
    <w:rPr>
      <w:rFonts w:ascii="Times New Roman" w:hAnsi="Times New Roman"/>
      <w:sz w:val="24"/>
    </w:rPr>
  </w:style>
  <w:style w:type="paragraph" w:customStyle="1" w:styleId="B2E23944A4344F428FBAE2683F2F2DBF1">
    <w:name w:val="B2E23944A4344F428FBAE2683F2F2DBF1"/>
    <w:rsid w:val="00597528"/>
    <w:rPr>
      <w:rFonts w:ascii="Times New Roman" w:hAnsi="Times New Roman"/>
      <w:sz w:val="24"/>
    </w:rPr>
  </w:style>
  <w:style w:type="paragraph" w:customStyle="1" w:styleId="01791A44509D4BA0951A23F5ED0D249B1">
    <w:name w:val="01791A44509D4BA0951A23F5ED0D249B1"/>
    <w:rsid w:val="00597528"/>
    <w:rPr>
      <w:rFonts w:ascii="Times New Roman" w:hAnsi="Times New Roman"/>
      <w:sz w:val="24"/>
    </w:rPr>
  </w:style>
  <w:style w:type="paragraph" w:customStyle="1" w:styleId="4E3C7ED2F7A8490E93D886E48EBF556E1">
    <w:name w:val="4E3C7ED2F7A8490E93D886E48EBF556E1"/>
    <w:rsid w:val="00597528"/>
    <w:rPr>
      <w:rFonts w:ascii="Times New Roman" w:hAnsi="Times New Roman"/>
      <w:sz w:val="24"/>
    </w:rPr>
  </w:style>
  <w:style w:type="paragraph" w:customStyle="1" w:styleId="C5720E8FD8A246D5B36FC6DFF40EF8651">
    <w:name w:val="C5720E8FD8A246D5B36FC6DFF40EF8651"/>
    <w:rsid w:val="00597528"/>
    <w:rPr>
      <w:rFonts w:ascii="Times New Roman" w:hAnsi="Times New Roman"/>
      <w:sz w:val="24"/>
    </w:rPr>
  </w:style>
  <w:style w:type="paragraph" w:customStyle="1" w:styleId="7DE0588F104B4735BD004C0040F7A6461">
    <w:name w:val="7DE0588F104B4735BD004C0040F7A6461"/>
    <w:rsid w:val="00597528"/>
    <w:rPr>
      <w:rFonts w:ascii="Times New Roman" w:hAnsi="Times New Roman"/>
      <w:sz w:val="24"/>
    </w:rPr>
  </w:style>
  <w:style w:type="paragraph" w:customStyle="1" w:styleId="C1B9F698AF8B44E28BBC030EC9E80BD21">
    <w:name w:val="C1B9F698AF8B44E28BBC030EC9E80BD21"/>
    <w:rsid w:val="00597528"/>
    <w:rPr>
      <w:rFonts w:ascii="Times New Roman" w:hAnsi="Times New Roman"/>
      <w:sz w:val="24"/>
    </w:rPr>
  </w:style>
  <w:style w:type="paragraph" w:customStyle="1" w:styleId="9C8355726561499CB3720EA5E42654341">
    <w:name w:val="9C8355726561499CB3720EA5E42654341"/>
    <w:rsid w:val="00597528"/>
    <w:rPr>
      <w:rFonts w:ascii="Times New Roman" w:hAnsi="Times New Roman"/>
      <w:sz w:val="24"/>
    </w:rPr>
  </w:style>
  <w:style w:type="paragraph" w:customStyle="1" w:styleId="43FAD5C0CDCF4F4E9B02906697DDB5C51">
    <w:name w:val="43FAD5C0CDCF4F4E9B02906697DDB5C51"/>
    <w:rsid w:val="00597528"/>
    <w:rPr>
      <w:rFonts w:ascii="Times New Roman" w:hAnsi="Times New Roman"/>
      <w:sz w:val="24"/>
    </w:rPr>
  </w:style>
  <w:style w:type="paragraph" w:customStyle="1" w:styleId="A3C05FADD679428EB39CA258E8248DF01">
    <w:name w:val="A3C05FADD679428EB39CA258E8248DF01"/>
    <w:rsid w:val="00597528"/>
    <w:rPr>
      <w:rFonts w:ascii="Times New Roman" w:hAnsi="Times New Roman"/>
      <w:sz w:val="24"/>
    </w:rPr>
  </w:style>
  <w:style w:type="paragraph" w:customStyle="1" w:styleId="A154384AD1BE4074946306CC518741D01">
    <w:name w:val="A154384AD1BE4074946306CC518741D01"/>
    <w:rsid w:val="00597528"/>
    <w:rPr>
      <w:rFonts w:ascii="Times New Roman" w:hAnsi="Times New Roman"/>
      <w:sz w:val="24"/>
    </w:rPr>
  </w:style>
  <w:style w:type="paragraph" w:customStyle="1" w:styleId="24D79AA71EBE40C58B5191D95DB9C7941">
    <w:name w:val="24D79AA71EBE40C58B5191D95DB9C7941"/>
    <w:rsid w:val="00597528"/>
    <w:rPr>
      <w:rFonts w:ascii="Times New Roman" w:hAnsi="Times New Roman"/>
      <w:sz w:val="24"/>
    </w:rPr>
  </w:style>
  <w:style w:type="paragraph" w:customStyle="1" w:styleId="3DB93272795241118D691085894981AF1">
    <w:name w:val="3DB93272795241118D691085894981AF1"/>
    <w:rsid w:val="00597528"/>
    <w:rPr>
      <w:rFonts w:ascii="Times New Roman" w:hAnsi="Times New Roman"/>
      <w:sz w:val="24"/>
    </w:rPr>
  </w:style>
  <w:style w:type="paragraph" w:customStyle="1" w:styleId="2367DBC28E974654BFEE2F527E543DF11">
    <w:name w:val="2367DBC28E974654BFEE2F527E543DF11"/>
    <w:rsid w:val="00597528"/>
    <w:rPr>
      <w:rFonts w:ascii="Times New Roman" w:hAnsi="Times New Roman"/>
      <w:sz w:val="24"/>
    </w:rPr>
  </w:style>
  <w:style w:type="paragraph" w:customStyle="1" w:styleId="92C3C8A62D6B43159C2411D6264040CC1">
    <w:name w:val="92C3C8A62D6B43159C2411D6264040CC1"/>
    <w:rsid w:val="00597528"/>
    <w:rPr>
      <w:rFonts w:ascii="Times New Roman" w:hAnsi="Times New Roman"/>
      <w:sz w:val="24"/>
    </w:rPr>
  </w:style>
  <w:style w:type="paragraph" w:customStyle="1" w:styleId="4DA624FB0C804E939E8B9F8A7A4BD2D51">
    <w:name w:val="4DA624FB0C804E939E8B9F8A7A4BD2D51"/>
    <w:rsid w:val="00597528"/>
    <w:rPr>
      <w:rFonts w:ascii="Times New Roman" w:hAnsi="Times New Roman"/>
      <w:sz w:val="24"/>
    </w:rPr>
  </w:style>
  <w:style w:type="paragraph" w:customStyle="1" w:styleId="6001DC116E0E4717A431E7CFFA835CFF1">
    <w:name w:val="6001DC116E0E4717A431E7CFFA835CFF1"/>
    <w:rsid w:val="00597528"/>
    <w:rPr>
      <w:rFonts w:ascii="Times New Roman" w:hAnsi="Times New Roman"/>
      <w:sz w:val="24"/>
    </w:rPr>
  </w:style>
  <w:style w:type="paragraph" w:customStyle="1" w:styleId="F0D7D28C6E9542709D0A6A5CACF973A81">
    <w:name w:val="F0D7D28C6E9542709D0A6A5CACF973A81"/>
    <w:rsid w:val="00597528"/>
    <w:rPr>
      <w:rFonts w:ascii="Times New Roman" w:hAnsi="Times New Roman"/>
      <w:sz w:val="24"/>
    </w:rPr>
  </w:style>
  <w:style w:type="paragraph" w:customStyle="1" w:styleId="922B10C3B17449D1A270809DEE37BF651">
    <w:name w:val="922B10C3B17449D1A270809DEE37BF651"/>
    <w:rsid w:val="00597528"/>
    <w:rPr>
      <w:rFonts w:ascii="Times New Roman" w:hAnsi="Times New Roman"/>
      <w:sz w:val="24"/>
    </w:rPr>
  </w:style>
  <w:style w:type="paragraph" w:customStyle="1" w:styleId="3E2156470C1846758949FB0EFCE43EFB1">
    <w:name w:val="3E2156470C1846758949FB0EFCE43EFB1"/>
    <w:rsid w:val="00597528"/>
    <w:rPr>
      <w:rFonts w:ascii="Times New Roman" w:hAnsi="Times New Roman"/>
      <w:sz w:val="24"/>
    </w:rPr>
  </w:style>
  <w:style w:type="paragraph" w:customStyle="1" w:styleId="300E18BBEC3D437C8B5868B6E80740981">
    <w:name w:val="300E18BBEC3D437C8B5868B6E80740981"/>
    <w:rsid w:val="00597528"/>
    <w:rPr>
      <w:rFonts w:ascii="Times New Roman" w:hAnsi="Times New Roman"/>
      <w:sz w:val="24"/>
    </w:rPr>
  </w:style>
  <w:style w:type="paragraph" w:customStyle="1" w:styleId="29C8A021166E4E0898AB8F4F5D6AD2071">
    <w:name w:val="29C8A021166E4E0898AB8F4F5D6AD2071"/>
    <w:rsid w:val="00597528"/>
    <w:rPr>
      <w:rFonts w:ascii="Times New Roman" w:hAnsi="Times New Roman"/>
      <w:sz w:val="24"/>
    </w:rPr>
  </w:style>
  <w:style w:type="paragraph" w:customStyle="1" w:styleId="F570B0A72C5B4C37A1AEFE4F8471458D1">
    <w:name w:val="F570B0A72C5B4C37A1AEFE4F8471458D1"/>
    <w:rsid w:val="00597528"/>
    <w:rPr>
      <w:rFonts w:ascii="Times New Roman" w:hAnsi="Times New Roman"/>
      <w:sz w:val="24"/>
    </w:rPr>
  </w:style>
  <w:style w:type="paragraph" w:customStyle="1" w:styleId="1C508577858C494BB5FE4E7C996FC8961">
    <w:name w:val="1C508577858C494BB5FE4E7C996FC8961"/>
    <w:rsid w:val="00597528"/>
    <w:rPr>
      <w:rFonts w:ascii="Times New Roman" w:hAnsi="Times New Roman"/>
      <w:sz w:val="24"/>
    </w:rPr>
  </w:style>
  <w:style w:type="paragraph" w:customStyle="1" w:styleId="9ED3AA5060514528BB2EB10E67B167CC2">
    <w:name w:val="9ED3AA5060514528BB2EB10E67B167CC2"/>
    <w:rsid w:val="00597528"/>
    <w:rPr>
      <w:rFonts w:ascii="Times New Roman" w:hAnsi="Times New Roman"/>
      <w:sz w:val="24"/>
    </w:rPr>
  </w:style>
  <w:style w:type="paragraph" w:customStyle="1" w:styleId="3FA8E388340E4DEA81D562F7F9C9F77D2">
    <w:name w:val="3FA8E388340E4DEA81D562F7F9C9F77D2"/>
    <w:rsid w:val="00597528"/>
    <w:rPr>
      <w:rFonts w:ascii="Times New Roman" w:hAnsi="Times New Roman"/>
      <w:sz w:val="24"/>
    </w:rPr>
  </w:style>
  <w:style w:type="paragraph" w:customStyle="1" w:styleId="C7E38A5E4223467691018F592D7D0B102">
    <w:name w:val="C7E38A5E4223467691018F592D7D0B102"/>
    <w:rsid w:val="00597528"/>
    <w:rPr>
      <w:rFonts w:ascii="Times New Roman" w:hAnsi="Times New Roman"/>
      <w:sz w:val="24"/>
    </w:rPr>
  </w:style>
  <w:style w:type="paragraph" w:customStyle="1" w:styleId="A175D07C4838456E8F6A2F237AB810A12">
    <w:name w:val="A175D07C4838456E8F6A2F237AB810A12"/>
    <w:rsid w:val="00597528"/>
    <w:rPr>
      <w:rFonts w:ascii="Times New Roman" w:hAnsi="Times New Roman"/>
      <w:sz w:val="24"/>
    </w:rPr>
  </w:style>
  <w:style w:type="paragraph" w:customStyle="1" w:styleId="5E5B7416DCD74F2E84680F4CABD702BE2">
    <w:name w:val="5E5B7416DCD74F2E84680F4CABD702BE2"/>
    <w:rsid w:val="00597528"/>
    <w:rPr>
      <w:rFonts w:ascii="Times New Roman" w:hAnsi="Times New Roman"/>
      <w:sz w:val="24"/>
    </w:rPr>
  </w:style>
  <w:style w:type="paragraph" w:customStyle="1" w:styleId="C959D24405244156A9E01E33C23464432">
    <w:name w:val="C959D24405244156A9E01E33C23464432"/>
    <w:rsid w:val="00597528"/>
    <w:rPr>
      <w:rFonts w:ascii="Times New Roman" w:hAnsi="Times New Roman"/>
      <w:sz w:val="24"/>
    </w:rPr>
  </w:style>
  <w:style w:type="paragraph" w:customStyle="1" w:styleId="8AB7B2456DA14D72803321C5C7A1588F2">
    <w:name w:val="8AB7B2456DA14D72803321C5C7A1588F2"/>
    <w:rsid w:val="00597528"/>
    <w:rPr>
      <w:rFonts w:ascii="Times New Roman" w:hAnsi="Times New Roman"/>
      <w:sz w:val="24"/>
    </w:rPr>
  </w:style>
  <w:style w:type="paragraph" w:customStyle="1" w:styleId="6A4CCD9D4B1247EFAA284AE8065BA1EE2">
    <w:name w:val="6A4CCD9D4B1247EFAA284AE8065BA1EE2"/>
    <w:rsid w:val="00597528"/>
    <w:rPr>
      <w:rFonts w:ascii="Times New Roman" w:hAnsi="Times New Roman"/>
      <w:sz w:val="24"/>
    </w:rPr>
  </w:style>
  <w:style w:type="paragraph" w:customStyle="1" w:styleId="4B0893610BB4444BA7E27C430F79259C2">
    <w:name w:val="4B0893610BB4444BA7E27C430F79259C2"/>
    <w:rsid w:val="00597528"/>
    <w:rPr>
      <w:rFonts w:ascii="Times New Roman" w:hAnsi="Times New Roman"/>
      <w:sz w:val="24"/>
    </w:rPr>
  </w:style>
  <w:style w:type="paragraph" w:customStyle="1" w:styleId="71329A83B0F24266B66A7D0E96AEF24E2">
    <w:name w:val="71329A83B0F24266B66A7D0E96AEF24E2"/>
    <w:rsid w:val="00597528"/>
    <w:rPr>
      <w:rFonts w:ascii="Times New Roman" w:hAnsi="Times New Roman"/>
      <w:sz w:val="24"/>
    </w:rPr>
  </w:style>
  <w:style w:type="paragraph" w:customStyle="1" w:styleId="0AFDD462BDBB459097032FD98CB4C90E2">
    <w:name w:val="0AFDD462BDBB459097032FD98CB4C90E2"/>
    <w:rsid w:val="00597528"/>
    <w:rPr>
      <w:rFonts w:ascii="Times New Roman" w:hAnsi="Times New Roman"/>
      <w:sz w:val="24"/>
    </w:rPr>
  </w:style>
  <w:style w:type="paragraph" w:customStyle="1" w:styleId="AD1E873620184CD5ACC8C5017DC448A12">
    <w:name w:val="AD1E873620184CD5ACC8C5017DC448A12"/>
    <w:rsid w:val="00597528"/>
    <w:rPr>
      <w:rFonts w:ascii="Times New Roman" w:hAnsi="Times New Roman"/>
      <w:sz w:val="24"/>
    </w:rPr>
  </w:style>
  <w:style w:type="paragraph" w:customStyle="1" w:styleId="30B6B37DA63541CF97B6E59761377BCF2">
    <w:name w:val="30B6B37DA63541CF97B6E59761377BCF2"/>
    <w:rsid w:val="00597528"/>
    <w:rPr>
      <w:rFonts w:ascii="Times New Roman" w:hAnsi="Times New Roman"/>
      <w:sz w:val="24"/>
    </w:rPr>
  </w:style>
  <w:style w:type="paragraph" w:customStyle="1" w:styleId="CBB330DD32C6473081230AD870D730E12">
    <w:name w:val="CBB330DD32C6473081230AD870D730E12"/>
    <w:rsid w:val="00597528"/>
    <w:rPr>
      <w:rFonts w:ascii="Times New Roman" w:hAnsi="Times New Roman"/>
      <w:sz w:val="24"/>
    </w:rPr>
  </w:style>
  <w:style w:type="paragraph" w:customStyle="1" w:styleId="AFF24019268845D99345ECBA389BE56D2">
    <w:name w:val="AFF24019268845D99345ECBA389BE56D2"/>
    <w:rsid w:val="00597528"/>
    <w:rPr>
      <w:rFonts w:ascii="Times New Roman" w:hAnsi="Times New Roman"/>
      <w:sz w:val="24"/>
    </w:rPr>
  </w:style>
  <w:style w:type="paragraph" w:customStyle="1" w:styleId="C677A216D9C94668B7AA7EE72F65E3EC2">
    <w:name w:val="C677A216D9C94668B7AA7EE72F65E3EC2"/>
    <w:rsid w:val="00597528"/>
    <w:rPr>
      <w:rFonts w:ascii="Times New Roman" w:hAnsi="Times New Roman"/>
      <w:sz w:val="24"/>
    </w:rPr>
  </w:style>
  <w:style w:type="paragraph" w:customStyle="1" w:styleId="301F72F679B046D8B544D5AD7CB95D552">
    <w:name w:val="301F72F679B046D8B544D5AD7CB95D552"/>
    <w:rsid w:val="00597528"/>
    <w:rPr>
      <w:rFonts w:ascii="Times New Roman" w:hAnsi="Times New Roman"/>
      <w:sz w:val="24"/>
    </w:rPr>
  </w:style>
  <w:style w:type="paragraph" w:customStyle="1" w:styleId="4A3D5941D63B45F2B6C9EB4506CFC40A2">
    <w:name w:val="4A3D5941D63B45F2B6C9EB4506CFC40A2"/>
    <w:rsid w:val="00597528"/>
    <w:rPr>
      <w:rFonts w:ascii="Times New Roman" w:hAnsi="Times New Roman"/>
      <w:sz w:val="24"/>
    </w:rPr>
  </w:style>
  <w:style w:type="paragraph" w:customStyle="1" w:styleId="A770A189D3394ADE8FCE5B215B2BAE9B2">
    <w:name w:val="A770A189D3394ADE8FCE5B215B2BAE9B2"/>
    <w:rsid w:val="00597528"/>
    <w:rPr>
      <w:rFonts w:ascii="Times New Roman" w:hAnsi="Times New Roman"/>
      <w:sz w:val="24"/>
    </w:rPr>
  </w:style>
  <w:style w:type="paragraph" w:customStyle="1" w:styleId="F2497303388C44FBA8A29758855BBDB12">
    <w:name w:val="F2497303388C44FBA8A29758855BBDB12"/>
    <w:rsid w:val="00597528"/>
    <w:rPr>
      <w:rFonts w:ascii="Times New Roman" w:hAnsi="Times New Roman"/>
      <w:sz w:val="24"/>
    </w:rPr>
  </w:style>
  <w:style w:type="paragraph" w:customStyle="1" w:styleId="D4EED16EDC7C4D4793B6FB8D9619675C2">
    <w:name w:val="D4EED16EDC7C4D4793B6FB8D9619675C2"/>
    <w:rsid w:val="00597528"/>
    <w:rPr>
      <w:rFonts w:ascii="Times New Roman" w:hAnsi="Times New Roman"/>
      <w:sz w:val="24"/>
    </w:rPr>
  </w:style>
  <w:style w:type="paragraph" w:customStyle="1" w:styleId="0EDC0CE1FA47449898C232A142EE24992">
    <w:name w:val="0EDC0CE1FA47449898C232A142EE24992"/>
    <w:rsid w:val="00597528"/>
    <w:rPr>
      <w:rFonts w:ascii="Times New Roman" w:hAnsi="Times New Roman"/>
      <w:sz w:val="24"/>
    </w:rPr>
  </w:style>
  <w:style w:type="paragraph" w:customStyle="1" w:styleId="ED95525D3001485899F6597FBAEF29F12">
    <w:name w:val="ED95525D3001485899F6597FBAEF29F12"/>
    <w:rsid w:val="00597528"/>
    <w:rPr>
      <w:rFonts w:ascii="Times New Roman" w:hAnsi="Times New Roman"/>
      <w:sz w:val="24"/>
    </w:rPr>
  </w:style>
  <w:style w:type="paragraph" w:customStyle="1" w:styleId="9375E677A93242339E5583873F8E5C0D2">
    <w:name w:val="9375E677A93242339E5583873F8E5C0D2"/>
    <w:rsid w:val="00597528"/>
    <w:rPr>
      <w:rFonts w:ascii="Times New Roman" w:hAnsi="Times New Roman"/>
      <w:sz w:val="24"/>
    </w:rPr>
  </w:style>
  <w:style w:type="paragraph" w:customStyle="1" w:styleId="B2E23944A4344F428FBAE2683F2F2DBF2">
    <w:name w:val="B2E23944A4344F428FBAE2683F2F2DBF2"/>
    <w:rsid w:val="00597528"/>
    <w:rPr>
      <w:rFonts w:ascii="Times New Roman" w:hAnsi="Times New Roman"/>
      <w:sz w:val="24"/>
    </w:rPr>
  </w:style>
  <w:style w:type="paragraph" w:customStyle="1" w:styleId="01791A44509D4BA0951A23F5ED0D249B2">
    <w:name w:val="01791A44509D4BA0951A23F5ED0D249B2"/>
    <w:rsid w:val="00597528"/>
    <w:rPr>
      <w:rFonts w:ascii="Times New Roman" w:hAnsi="Times New Roman"/>
      <w:sz w:val="24"/>
    </w:rPr>
  </w:style>
  <w:style w:type="paragraph" w:customStyle="1" w:styleId="4E3C7ED2F7A8490E93D886E48EBF556E2">
    <w:name w:val="4E3C7ED2F7A8490E93D886E48EBF556E2"/>
    <w:rsid w:val="00597528"/>
    <w:rPr>
      <w:rFonts w:ascii="Times New Roman" w:hAnsi="Times New Roman"/>
      <w:sz w:val="24"/>
    </w:rPr>
  </w:style>
  <w:style w:type="paragraph" w:customStyle="1" w:styleId="C5720E8FD8A246D5B36FC6DFF40EF8652">
    <w:name w:val="C5720E8FD8A246D5B36FC6DFF40EF8652"/>
    <w:rsid w:val="00597528"/>
    <w:rPr>
      <w:rFonts w:ascii="Times New Roman" w:hAnsi="Times New Roman"/>
      <w:sz w:val="24"/>
    </w:rPr>
  </w:style>
  <w:style w:type="paragraph" w:customStyle="1" w:styleId="7DE0588F104B4735BD004C0040F7A6462">
    <w:name w:val="7DE0588F104B4735BD004C0040F7A6462"/>
    <w:rsid w:val="00597528"/>
    <w:rPr>
      <w:rFonts w:ascii="Times New Roman" w:hAnsi="Times New Roman"/>
      <w:sz w:val="24"/>
    </w:rPr>
  </w:style>
  <w:style w:type="paragraph" w:customStyle="1" w:styleId="C1B9F698AF8B44E28BBC030EC9E80BD22">
    <w:name w:val="C1B9F698AF8B44E28BBC030EC9E80BD22"/>
    <w:rsid w:val="00597528"/>
    <w:rPr>
      <w:rFonts w:ascii="Times New Roman" w:hAnsi="Times New Roman"/>
      <w:sz w:val="24"/>
    </w:rPr>
  </w:style>
  <w:style w:type="paragraph" w:customStyle="1" w:styleId="9C8355726561499CB3720EA5E42654342">
    <w:name w:val="9C8355726561499CB3720EA5E42654342"/>
    <w:rsid w:val="00597528"/>
    <w:rPr>
      <w:rFonts w:ascii="Times New Roman" w:hAnsi="Times New Roman"/>
      <w:sz w:val="24"/>
    </w:rPr>
  </w:style>
  <w:style w:type="paragraph" w:customStyle="1" w:styleId="43FAD5C0CDCF4F4E9B02906697DDB5C52">
    <w:name w:val="43FAD5C0CDCF4F4E9B02906697DDB5C52"/>
    <w:rsid w:val="00597528"/>
    <w:rPr>
      <w:rFonts w:ascii="Times New Roman" w:hAnsi="Times New Roman"/>
      <w:sz w:val="24"/>
    </w:rPr>
  </w:style>
  <w:style w:type="paragraph" w:customStyle="1" w:styleId="A3C05FADD679428EB39CA258E8248DF02">
    <w:name w:val="A3C05FADD679428EB39CA258E8248DF02"/>
    <w:rsid w:val="00597528"/>
    <w:rPr>
      <w:rFonts w:ascii="Times New Roman" w:hAnsi="Times New Roman"/>
      <w:sz w:val="24"/>
    </w:rPr>
  </w:style>
  <w:style w:type="paragraph" w:customStyle="1" w:styleId="A154384AD1BE4074946306CC518741D02">
    <w:name w:val="A154384AD1BE4074946306CC518741D02"/>
    <w:rsid w:val="00597528"/>
    <w:rPr>
      <w:rFonts w:ascii="Times New Roman" w:hAnsi="Times New Roman"/>
      <w:sz w:val="24"/>
    </w:rPr>
  </w:style>
  <w:style w:type="paragraph" w:customStyle="1" w:styleId="24D79AA71EBE40C58B5191D95DB9C7942">
    <w:name w:val="24D79AA71EBE40C58B5191D95DB9C7942"/>
    <w:rsid w:val="00597528"/>
    <w:rPr>
      <w:rFonts w:ascii="Times New Roman" w:hAnsi="Times New Roman"/>
      <w:sz w:val="24"/>
    </w:rPr>
  </w:style>
  <w:style w:type="paragraph" w:customStyle="1" w:styleId="3DB93272795241118D691085894981AF2">
    <w:name w:val="3DB93272795241118D691085894981AF2"/>
    <w:rsid w:val="00597528"/>
    <w:rPr>
      <w:rFonts w:ascii="Times New Roman" w:hAnsi="Times New Roman"/>
      <w:sz w:val="24"/>
    </w:rPr>
  </w:style>
  <w:style w:type="paragraph" w:customStyle="1" w:styleId="2367DBC28E974654BFEE2F527E543DF12">
    <w:name w:val="2367DBC28E974654BFEE2F527E543DF12"/>
    <w:rsid w:val="00597528"/>
    <w:rPr>
      <w:rFonts w:ascii="Times New Roman" w:hAnsi="Times New Roman"/>
      <w:sz w:val="24"/>
    </w:rPr>
  </w:style>
  <w:style w:type="paragraph" w:customStyle="1" w:styleId="92C3C8A62D6B43159C2411D6264040CC2">
    <w:name w:val="92C3C8A62D6B43159C2411D6264040CC2"/>
    <w:rsid w:val="00597528"/>
    <w:rPr>
      <w:rFonts w:ascii="Times New Roman" w:hAnsi="Times New Roman"/>
      <w:sz w:val="24"/>
    </w:rPr>
  </w:style>
  <w:style w:type="paragraph" w:customStyle="1" w:styleId="4DA624FB0C804E939E8B9F8A7A4BD2D52">
    <w:name w:val="4DA624FB0C804E939E8B9F8A7A4BD2D52"/>
    <w:rsid w:val="00597528"/>
    <w:rPr>
      <w:rFonts w:ascii="Times New Roman" w:hAnsi="Times New Roman"/>
      <w:sz w:val="24"/>
    </w:rPr>
  </w:style>
  <w:style w:type="paragraph" w:customStyle="1" w:styleId="6001DC116E0E4717A431E7CFFA835CFF2">
    <w:name w:val="6001DC116E0E4717A431E7CFFA835CFF2"/>
    <w:rsid w:val="00597528"/>
    <w:rPr>
      <w:rFonts w:ascii="Times New Roman" w:hAnsi="Times New Roman"/>
      <w:sz w:val="24"/>
    </w:rPr>
  </w:style>
  <w:style w:type="paragraph" w:customStyle="1" w:styleId="F0D7D28C6E9542709D0A6A5CACF973A82">
    <w:name w:val="F0D7D28C6E9542709D0A6A5CACF973A82"/>
    <w:rsid w:val="00597528"/>
    <w:rPr>
      <w:rFonts w:ascii="Times New Roman" w:hAnsi="Times New Roman"/>
      <w:sz w:val="24"/>
    </w:rPr>
  </w:style>
  <w:style w:type="paragraph" w:customStyle="1" w:styleId="922B10C3B17449D1A270809DEE37BF652">
    <w:name w:val="922B10C3B17449D1A270809DEE37BF652"/>
    <w:rsid w:val="00597528"/>
    <w:rPr>
      <w:rFonts w:ascii="Times New Roman" w:hAnsi="Times New Roman"/>
      <w:sz w:val="24"/>
    </w:rPr>
  </w:style>
  <w:style w:type="paragraph" w:customStyle="1" w:styleId="3E2156470C1846758949FB0EFCE43EFB2">
    <w:name w:val="3E2156470C1846758949FB0EFCE43EFB2"/>
    <w:rsid w:val="00597528"/>
    <w:rPr>
      <w:rFonts w:ascii="Times New Roman" w:hAnsi="Times New Roman"/>
      <w:sz w:val="24"/>
    </w:rPr>
  </w:style>
  <w:style w:type="paragraph" w:customStyle="1" w:styleId="300E18BBEC3D437C8B5868B6E80740982">
    <w:name w:val="300E18BBEC3D437C8B5868B6E80740982"/>
    <w:rsid w:val="00597528"/>
    <w:rPr>
      <w:rFonts w:ascii="Times New Roman" w:hAnsi="Times New Roman"/>
      <w:sz w:val="24"/>
    </w:rPr>
  </w:style>
  <w:style w:type="paragraph" w:customStyle="1" w:styleId="29C8A021166E4E0898AB8F4F5D6AD2072">
    <w:name w:val="29C8A021166E4E0898AB8F4F5D6AD2072"/>
    <w:rsid w:val="00597528"/>
    <w:rPr>
      <w:rFonts w:ascii="Times New Roman" w:hAnsi="Times New Roman"/>
      <w:sz w:val="24"/>
    </w:rPr>
  </w:style>
  <w:style w:type="paragraph" w:customStyle="1" w:styleId="F570B0A72C5B4C37A1AEFE4F8471458D2">
    <w:name w:val="F570B0A72C5B4C37A1AEFE4F8471458D2"/>
    <w:rsid w:val="00597528"/>
    <w:rPr>
      <w:rFonts w:ascii="Times New Roman" w:hAnsi="Times New Roman"/>
      <w:sz w:val="24"/>
    </w:rPr>
  </w:style>
  <w:style w:type="paragraph" w:customStyle="1" w:styleId="1C508577858C494BB5FE4E7C996FC8962">
    <w:name w:val="1C508577858C494BB5FE4E7C996FC8962"/>
    <w:rsid w:val="00597528"/>
    <w:rPr>
      <w:rFonts w:ascii="Times New Roman" w:hAnsi="Times New Roman"/>
      <w:sz w:val="24"/>
    </w:rPr>
  </w:style>
  <w:style w:type="paragraph" w:customStyle="1" w:styleId="DA95E0FC05944D94AC4CB63C86A98BAD">
    <w:name w:val="DA95E0FC05944D94AC4CB63C86A98BAD"/>
    <w:rsid w:val="008945AD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8945AD"/>
    <w:rPr>
      <w:color w:val="808080"/>
    </w:rPr>
  </w:style>
  <w:style w:type="paragraph" w:customStyle="1" w:styleId="020886A12AE04AEF9B3D1B704F22A05C">
    <w:name w:val="020886A12AE04AEF9B3D1B704F22A05C"/>
    <w:rsid w:val="00CA2649"/>
  </w:style>
  <w:style w:type="paragraph" w:customStyle="1" w:styleId="620152DE97834C75B04AA5A997017CD2">
    <w:name w:val="620152DE97834C75B04AA5A997017CD2"/>
    <w:rsid w:val="00CA2649"/>
  </w:style>
  <w:style w:type="paragraph" w:customStyle="1" w:styleId="A19AD6D64F3C42E2887660612EF043C4">
    <w:name w:val="A19AD6D64F3C42E2887660612EF043C4"/>
    <w:rsid w:val="00CA2649"/>
  </w:style>
  <w:style w:type="paragraph" w:customStyle="1" w:styleId="5946BFBBA6D84CF6AC36C20E135D4B7D">
    <w:name w:val="5946BFBBA6D84CF6AC36C20E135D4B7D"/>
    <w:rsid w:val="00CA2649"/>
  </w:style>
  <w:style w:type="paragraph" w:customStyle="1" w:styleId="DFDFA3B9911E4E119B77A974C2F81837">
    <w:name w:val="DFDFA3B9911E4E119B77A974C2F81837"/>
    <w:rsid w:val="00CA2649"/>
  </w:style>
  <w:style w:type="paragraph" w:customStyle="1" w:styleId="9ED3AA5060514528BB2EB10E67B167CC">
    <w:name w:val="9ED3AA5060514528BB2EB10E67B167CC"/>
    <w:rsid w:val="00CA2649"/>
  </w:style>
  <w:style w:type="paragraph" w:customStyle="1" w:styleId="3FA8E388340E4DEA81D562F7F9C9F77D">
    <w:name w:val="3FA8E388340E4DEA81D562F7F9C9F77D"/>
    <w:rsid w:val="00CA2649"/>
  </w:style>
  <w:style w:type="paragraph" w:customStyle="1" w:styleId="C7E38A5E4223467691018F592D7D0B10">
    <w:name w:val="C7E38A5E4223467691018F592D7D0B10"/>
    <w:rsid w:val="00CA2649"/>
  </w:style>
  <w:style w:type="paragraph" w:customStyle="1" w:styleId="A175D07C4838456E8F6A2F237AB810A1">
    <w:name w:val="A175D07C4838456E8F6A2F237AB810A1"/>
    <w:rsid w:val="00CA2649"/>
  </w:style>
  <w:style w:type="paragraph" w:customStyle="1" w:styleId="8AB7B2456DA14D72803321C5C7A1588F">
    <w:name w:val="8AB7B2456DA14D72803321C5C7A1588F"/>
    <w:rsid w:val="00CA2649"/>
  </w:style>
  <w:style w:type="paragraph" w:customStyle="1" w:styleId="6A4CCD9D4B1247EFAA284AE8065BA1EE">
    <w:name w:val="6A4CCD9D4B1247EFAA284AE8065BA1EE"/>
    <w:rsid w:val="00CA2649"/>
  </w:style>
  <w:style w:type="paragraph" w:customStyle="1" w:styleId="4B0893610BB4444BA7E27C430F79259C">
    <w:name w:val="4B0893610BB4444BA7E27C430F79259C"/>
    <w:rsid w:val="00CA2649"/>
  </w:style>
  <w:style w:type="paragraph" w:customStyle="1" w:styleId="71329A83B0F24266B66A7D0E96AEF24E">
    <w:name w:val="71329A83B0F24266B66A7D0E96AEF24E"/>
    <w:rsid w:val="00CA2649"/>
  </w:style>
  <w:style w:type="paragraph" w:customStyle="1" w:styleId="0AFDD462BDBB459097032FD98CB4C90E">
    <w:name w:val="0AFDD462BDBB459097032FD98CB4C90E"/>
    <w:rsid w:val="00CA2649"/>
  </w:style>
  <w:style w:type="paragraph" w:customStyle="1" w:styleId="DD414D4C602B4D548FB101E6DAA6E6AB">
    <w:name w:val="DD414D4C602B4D548FB101E6DAA6E6AB"/>
    <w:rsid w:val="00CA2649"/>
  </w:style>
  <w:style w:type="paragraph" w:customStyle="1" w:styleId="CBB330DD32C6473081230AD870D730E1">
    <w:name w:val="CBB330DD32C6473081230AD870D730E1"/>
    <w:rsid w:val="00CA2649"/>
  </w:style>
  <w:style w:type="paragraph" w:customStyle="1" w:styleId="F4E9F7F7737D466E8C670831253C687A">
    <w:name w:val="F4E9F7F7737D466E8C670831253C687A"/>
    <w:rsid w:val="00CA2649"/>
  </w:style>
  <w:style w:type="paragraph" w:customStyle="1" w:styleId="148098C266364D9A8463E6D8B78A38B1">
    <w:name w:val="148098C266364D9A8463E6D8B78A38B1"/>
    <w:rsid w:val="00CA2649"/>
  </w:style>
  <w:style w:type="paragraph" w:customStyle="1" w:styleId="DC0D97FC9ED44FA6ABF5A633216FF352">
    <w:name w:val="DC0D97FC9ED44FA6ABF5A633216FF352"/>
    <w:rsid w:val="00CA2649"/>
  </w:style>
  <w:style w:type="paragraph" w:customStyle="1" w:styleId="C69E34D0901A404487626B184206CCC6">
    <w:name w:val="C69E34D0901A404487626B184206CCC6"/>
    <w:rsid w:val="00CA2649"/>
  </w:style>
  <w:style w:type="paragraph" w:customStyle="1" w:styleId="7324C3372E2642A18330A7083EB20B77">
    <w:name w:val="7324C3372E2642A18330A7083EB20B77"/>
    <w:rsid w:val="00CA2649"/>
  </w:style>
  <w:style w:type="paragraph" w:customStyle="1" w:styleId="36660A0799EA4C109FDB07C8930EFABF">
    <w:name w:val="36660A0799EA4C109FDB07C8930EFABF"/>
    <w:rsid w:val="00CA2649"/>
  </w:style>
  <w:style w:type="paragraph" w:customStyle="1" w:styleId="C0B3FB6251104B1FBC37B255B5BAE8F5">
    <w:name w:val="C0B3FB6251104B1FBC37B255B5BAE8F5"/>
    <w:rsid w:val="00CA2649"/>
  </w:style>
  <w:style w:type="paragraph" w:customStyle="1" w:styleId="A9D110AFA60E450785651839EC59D1F1">
    <w:name w:val="A9D110AFA60E450785651839EC59D1F1"/>
    <w:rsid w:val="00CA2649"/>
  </w:style>
  <w:style w:type="paragraph" w:customStyle="1" w:styleId="85A67222BDB6427595DA99BE3BE94C29">
    <w:name w:val="85A67222BDB6427595DA99BE3BE94C29"/>
    <w:rsid w:val="00CA2649"/>
  </w:style>
  <w:style w:type="paragraph" w:customStyle="1" w:styleId="92CDDCB55D264890A4DD728A4EA041FB">
    <w:name w:val="92CDDCB55D264890A4DD728A4EA041FB"/>
    <w:rsid w:val="00CA2649"/>
  </w:style>
  <w:style w:type="paragraph" w:customStyle="1" w:styleId="FE9C906D74194C888E0542ACE82611A1">
    <w:name w:val="FE9C906D74194C888E0542ACE82611A1"/>
    <w:rsid w:val="00CA2649"/>
  </w:style>
  <w:style w:type="paragraph" w:customStyle="1" w:styleId="498DE6DB026249CEBE2F5C3CC1309D5A">
    <w:name w:val="498DE6DB026249CEBE2F5C3CC1309D5A"/>
    <w:rsid w:val="00CA2649"/>
  </w:style>
  <w:style w:type="paragraph" w:customStyle="1" w:styleId="D2C8E275FB5B4553B8C539EECB518F2A">
    <w:name w:val="D2C8E275FB5B4553B8C539EECB518F2A"/>
    <w:rsid w:val="00CA2649"/>
  </w:style>
  <w:style w:type="paragraph" w:customStyle="1" w:styleId="1E2BF80C58F7486082FD0B33151B9859">
    <w:name w:val="1E2BF80C58F7486082FD0B33151B9859"/>
    <w:rsid w:val="00CA2649"/>
  </w:style>
  <w:style w:type="paragraph" w:customStyle="1" w:styleId="43FAD5C0CDCF4F4E9B02906697DDB5C5">
    <w:name w:val="43FAD5C0CDCF4F4E9B02906697DDB5C5"/>
    <w:rsid w:val="00CA2649"/>
  </w:style>
  <w:style w:type="paragraph" w:customStyle="1" w:styleId="32CC487451D34944915E326246BD9120">
    <w:name w:val="32CC487451D34944915E326246BD9120"/>
    <w:rsid w:val="00CA2649"/>
  </w:style>
  <w:style w:type="paragraph" w:customStyle="1" w:styleId="9228325557F84CEF8F2179DA7B068674">
    <w:name w:val="9228325557F84CEF8F2179DA7B068674"/>
    <w:rsid w:val="00CA2649"/>
  </w:style>
  <w:style w:type="paragraph" w:customStyle="1" w:styleId="24D79AA71EBE40C58B5191D95DB9C794">
    <w:name w:val="24D79AA71EBE40C58B5191D95DB9C794"/>
    <w:rsid w:val="00CA2649"/>
  </w:style>
  <w:style w:type="paragraph" w:customStyle="1" w:styleId="3DB93272795241118D691085894981AF">
    <w:name w:val="3DB93272795241118D691085894981AF"/>
    <w:rsid w:val="00CA2649"/>
  </w:style>
  <w:style w:type="paragraph" w:customStyle="1" w:styleId="92C3C8A62D6B43159C2411D6264040CC">
    <w:name w:val="92C3C8A62D6B43159C2411D6264040CC"/>
    <w:rsid w:val="00CA2649"/>
  </w:style>
  <w:style w:type="paragraph" w:customStyle="1" w:styleId="4DA624FB0C804E939E8B9F8A7A4BD2D5">
    <w:name w:val="4DA624FB0C804E939E8B9F8A7A4BD2D5"/>
    <w:rsid w:val="00CA2649"/>
  </w:style>
  <w:style w:type="paragraph" w:customStyle="1" w:styleId="C69A4863B4AF47DBBC56B30942402EDA">
    <w:name w:val="C69A4863B4AF47DBBC56B30942402EDA"/>
    <w:rsid w:val="00CA2649"/>
  </w:style>
  <w:style w:type="paragraph" w:customStyle="1" w:styleId="F0D7D28C6E9542709D0A6A5CACF973A8">
    <w:name w:val="F0D7D28C6E9542709D0A6A5CACF973A8"/>
    <w:rsid w:val="00CA2649"/>
  </w:style>
  <w:style w:type="paragraph" w:customStyle="1" w:styleId="9EA1EBEDC56446AC8CA14AE0617816A2">
    <w:name w:val="9EA1EBEDC56446AC8CA14AE0617816A2"/>
    <w:rsid w:val="00CA2649"/>
  </w:style>
  <w:style w:type="paragraph" w:customStyle="1" w:styleId="3E2156470C1846758949FB0EFCE43EFB">
    <w:name w:val="3E2156470C1846758949FB0EFCE43EFB"/>
    <w:rsid w:val="00CA2649"/>
  </w:style>
  <w:style w:type="paragraph" w:customStyle="1" w:styleId="166F35E5BFDA4AF58231F5FD670C841D">
    <w:name w:val="166F35E5BFDA4AF58231F5FD670C841D"/>
    <w:rsid w:val="00CA2649"/>
  </w:style>
  <w:style w:type="paragraph" w:customStyle="1" w:styleId="A1C7B9D1C3164D8B8ABB58F766D61728">
    <w:name w:val="A1C7B9D1C3164D8B8ABB58F766D61728"/>
    <w:rsid w:val="00CA2649"/>
  </w:style>
  <w:style w:type="paragraph" w:customStyle="1" w:styleId="F570B0A72C5B4C37A1AEFE4F8471458D">
    <w:name w:val="F570B0A72C5B4C37A1AEFE4F8471458D"/>
    <w:rsid w:val="00CA2649"/>
  </w:style>
  <w:style w:type="paragraph" w:customStyle="1" w:styleId="F088BB8B011D45379A8728C7F54CB631">
    <w:name w:val="F088BB8B011D45379A8728C7F54CB631"/>
    <w:rsid w:val="00CA2649"/>
  </w:style>
  <w:style w:type="paragraph" w:customStyle="1" w:styleId="4D19D1962C194EF180F7797DD92EA45C">
    <w:name w:val="4D19D1962C194EF180F7797DD92EA45C"/>
    <w:rsid w:val="00E11369"/>
  </w:style>
  <w:style w:type="paragraph" w:customStyle="1" w:styleId="B875647745F440948A5750CC157B0F4D">
    <w:name w:val="B875647745F440948A5750CC157B0F4D"/>
    <w:rsid w:val="00E11369"/>
  </w:style>
  <w:style w:type="paragraph" w:customStyle="1" w:styleId="CBB165FC4F1F42D08C635D6544862AE9">
    <w:name w:val="CBB165FC4F1F42D08C635D6544862AE9"/>
    <w:rsid w:val="00881C4D"/>
  </w:style>
  <w:style w:type="paragraph" w:customStyle="1" w:styleId="A04D8F3063C94A6387283EF19F3B9C62">
    <w:name w:val="A04D8F3063C94A6387283EF19F3B9C62"/>
    <w:rsid w:val="00881C4D"/>
  </w:style>
  <w:style w:type="paragraph" w:customStyle="1" w:styleId="6B8D3E2639ED4CDDAB7FC9A6FDEC5FED">
    <w:name w:val="6B8D3E2639ED4CDDAB7FC9A6FDEC5FED"/>
    <w:rsid w:val="00881C4D"/>
  </w:style>
  <w:style w:type="paragraph" w:customStyle="1" w:styleId="1ABC42577CB74B49B7C36B238558D943">
    <w:name w:val="1ABC42577CB74B49B7C36B238558D943"/>
    <w:rsid w:val="00814638"/>
  </w:style>
  <w:style w:type="paragraph" w:customStyle="1" w:styleId="1C508577858C494BB5FE4E7C996FC896">
    <w:name w:val="1C508577858C494BB5FE4E7C996FC896"/>
    <w:rsid w:val="003B6F56"/>
  </w:style>
  <w:style w:type="paragraph" w:customStyle="1" w:styleId="073BE0727E14494ABFCE1A856FC39D4D">
    <w:name w:val="073BE0727E14494ABFCE1A856FC39D4D"/>
    <w:rsid w:val="00DC595C"/>
    <w:pPr>
      <w:spacing w:after="160" w:line="259" w:lineRule="auto"/>
    </w:pPr>
  </w:style>
  <w:style w:type="paragraph" w:customStyle="1" w:styleId="CB586A7E631D4732BF5BBC60139672CD">
    <w:name w:val="CB586A7E631D4732BF5BBC60139672CD"/>
    <w:rsid w:val="00DC595C"/>
    <w:pPr>
      <w:spacing w:after="160" w:line="259" w:lineRule="auto"/>
    </w:pPr>
  </w:style>
  <w:style w:type="paragraph" w:customStyle="1" w:styleId="C133E7E35B3C4C489DBBA1D952018811">
    <w:name w:val="C133E7E35B3C4C489DBBA1D952018811"/>
    <w:rsid w:val="00DC595C"/>
    <w:pPr>
      <w:spacing w:after="160" w:line="259" w:lineRule="auto"/>
    </w:pPr>
  </w:style>
  <w:style w:type="paragraph" w:customStyle="1" w:styleId="02BA1FFFFA8545B4A1EE9C611520C915">
    <w:name w:val="02BA1FFFFA8545B4A1EE9C611520C915"/>
    <w:rsid w:val="00DC595C"/>
    <w:pPr>
      <w:spacing w:after="160" w:line="259" w:lineRule="auto"/>
    </w:pPr>
  </w:style>
  <w:style w:type="paragraph" w:customStyle="1" w:styleId="4B2C915F309A4C068CC226A39AE2C3A0">
    <w:name w:val="4B2C915F309A4C068CC226A39AE2C3A0"/>
    <w:rsid w:val="00DC595C"/>
    <w:pPr>
      <w:spacing w:after="160" w:line="259" w:lineRule="auto"/>
    </w:pPr>
  </w:style>
  <w:style w:type="paragraph" w:customStyle="1" w:styleId="B4E8F537186C4AEE9206114748F1CBA7">
    <w:name w:val="B4E8F537186C4AEE9206114748F1CBA7"/>
    <w:rsid w:val="00DC595C"/>
    <w:pPr>
      <w:spacing w:after="160" w:line="259" w:lineRule="auto"/>
    </w:pPr>
  </w:style>
  <w:style w:type="paragraph" w:customStyle="1" w:styleId="B6C10C11A4BB4F21AE5AD9358E030471">
    <w:name w:val="B6C10C11A4BB4F21AE5AD9358E030471"/>
    <w:rsid w:val="00DC595C"/>
    <w:pPr>
      <w:spacing w:after="160" w:line="259" w:lineRule="auto"/>
    </w:pPr>
  </w:style>
  <w:style w:type="paragraph" w:customStyle="1" w:styleId="7868713594084FB08765ADE6DF40482D">
    <w:name w:val="7868713594084FB08765ADE6DF40482D"/>
    <w:rsid w:val="00DC595C"/>
    <w:pPr>
      <w:spacing w:after="160" w:line="259" w:lineRule="auto"/>
    </w:pPr>
  </w:style>
  <w:style w:type="paragraph" w:customStyle="1" w:styleId="FC298306FE3B417B9C74FC87342F9CD5">
    <w:name w:val="FC298306FE3B417B9C74FC87342F9CD5"/>
    <w:rsid w:val="00DC595C"/>
    <w:pPr>
      <w:spacing w:after="160" w:line="259" w:lineRule="auto"/>
    </w:pPr>
  </w:style>
  <w:style w:type="paragraph" w:customStyle="1" w:styleId="44486E28A1BD4002B5EA671847919841">
    <w:name w:val="44486E28A1BD4002B5EA671847919841"/>
    <w:rsid w:val="00DC595C"/>
    <w:pPr>
      <w:spacing w:after="160" w:line="259" w:lineRule="auto"/>
    </w:pPr>
  </w:style>
  <w:style w:type="paragraph" w:customStyle="1" w:styleId="0C0AF5642DBF4A21B6526A8FB9599A12">
    <w:name w:val="0C0AF5642DBF4A21B6526A8FB9599A12"/>
    <w:rsid w:val="00DC595C"/>
    <w:pPr>
      <w:spacing w:after="160" w:line="259" w:lineRule="auto"/>
    </w:pPr>
  </w:style>
  <w:style w:type="paragraph" w:customStyle="1" w:styleId="B611076901A1458B88CF50B76EDE0EB2">
    <w:name w:val="B611076901A1458B88CF50B76EDE0EB2"/>
    <w:rsid w:val="00DC595C"/>
    <w:pPr>
      <w:spacing w:after="160" w:line="259" w:lineRule="auto"/>
    </w:pPr>
  </w:style>
  <w:style w:type="paragraph" w:customStyle="1" w:styleId="C86E47296C944B72A665A9BE56D60D48">
    <w:name w:val="C86E47296C944B72A665A9BE56D60D48"/>
    <w:rsid w:val="00DC595C"/>
    <w:pPr>
      <w:spacing w:after="160" w:line="259" w:lineRule="auto"/>
    </w:pPr>
  </w:style>
  <w:style w:type="paragraph" w:customStyle="1" w:styleId="F427941428DB4D47BE73E239CF9FBC97">
    <w:name w:val="F427941428DB4D47BE73E239CF9FBC97"/>
    <w:rsid w:val="00DC595C"/>
    <w:pPr>
      <w:spacing w:after="160" w:line="259" w:lineRule="auto"/>
    </w:pPr>
  </w:style>
  <w:style w:type="paragraph" w:customStyle="1" w:styleId="0FA01CBDC7A8431EA6CB682959F1D1A4">
    <w:name w:val="0FA01CBDC7A8431EA6CB682959F1D1A4"/>
    <w:rsid w:val="00DC595C"/>
    <w:pPr>
      <w:spacing w:after="160" w:line="259" w:lineRule="auto"/>
    </w:pPr>
  </w:style>
  <w:style w:type="paragraph" w:customStyle="1" w:styleId="50FB225BEB664F6FA56C5E54E461C6B4">
    <w:name w:val="50FB225BEB664F6FA56C5E54E461C6B4"/>
    <w:rsid w:val="00DC595C"/>
    <w:pPr>
      <w:spacing w:after="160" w:line="259" w:lineRule="auto"/>
    </w:pPr>
  </w:style>
  <w:style w:type="paragraph" w:customStyle="1" w:styleId="31CFCC76F73C4AE4963E6E756AB83AAD">
    <w:name w:val="31CFCC76F73C4AE4963E6E756AB83AAD"/>
    <w:rsid w:val="00DC595C"/>
    <w:pPr>
      <w:spacing w:after="160" w:line="259" w:lineRule="auto"/>
    </w:pPr>
  </w:style>
  <w:style w:type="paragraph" w:customStyle="1" w:styleId="B7C477AD35344D5AB33402493E1684F2">
    <w:name w:val="B7C477AD35344D5AB33402493E1684F2"/>
    <w:rsid w:val="00DC595C"/>
    <w:pPr>
      <w:spacing w:after="160" w:line="259" w:lineRule="auto"/>
    </w:pPr>
  </w:style>
  <w:style w:type="paragraph" w:customStyle="1" w:styleId="79AA823BEB74475B98605411164D9042">
    <w:name w:val="79AA823BEB74475B98605411164D9042"/>
    <w:rsid w:val="00DC595C"/>
    <w:pPr>
      <w:spacing w:after="160" w:line="259" w:lineRule="auto"/>
    </w:pPr>
  </w:style>
  <w:style w:type="paragraph" w:customStyle="1" w:styleId="8D64509CF76E4DE5BA573D3CC6843CAD">
    <w:name w:val="8D64509CF76E4DE5BA573D3CC6843CAD"/>
    <w:rsid w:val="00DC595C"/>
    <w:pPr>
      <w:spacing w:after="160" w:line="259" w:lineRule="auto"/>
    </w:pPr>
  </w:style>
  <w:style w:type="paragraph" w:customStyle="1" w:styleId="726A02AD33E14B6883D7F13836B15BAC">
    <w:name w:val="726A02AD33E14B6883D7F13836B15BAC"/>
    <w:rsid w:val="00DC595C"/>
    <w:pPr>
      <w:spacing w:after="160" w:line="259" w:lineRule="auto"/>
    </w:pPr>
  </w:style>
  <w:style w:type="paragraph" w:customStyle="1" w:styleId="2367DBC28E974654BFEE2F527E543DF1">
    <w:name w:val="2367DBC28E974654BFEE2F527E543DF1"/>
    <w:rsid w:val="00DC595C"/>
    <w:pPr>
      <w:spacing w:after="160" w:line="259" w:lineRule="auto"/>
    </w:pPr>
  </w:style>
  <w:style w:type="paragraph" w:customStyle="1" w:styleId="AD1E873620184CD5ACC8C5017DC448A1">
    <w:name w:val="AD1E873620184CD5ACC8C5017DC448A1"/>
    <w:rsid w:val="0020290A"/>
  </w:style>
  <w:style w:type="paragraph" w:customStyle="1" w:styleId="30B6B37DA63541CF97B6E59761377BCF">
    <w:name w:val="30B6B37DA63541CF97B6E59761377BCF"/>
    <w:rsid w:val="0020290A"/>
  </w:style>
  <w:style w:type="paragraph" w:customStyle="1" w:styleId="7097CA32A3C24D42BBB9E1107F275087">
    <w:name w:val="7097CA32A3C24D42BBB9E1107F275087"/>
    <w:rsid w:val="0020290A"/>
  </w:style>
  <w:style w:type="paragraph" w:customStyle="1" w:styleId="C677A216D9C94668B7AA7EE72F65E3EC">
    <w:name w:val="C677A216D9C94668B7AA7EE72F65E3EC"/>
    <w:rsid w:val="0020290A"/>
  </w:style>
  <w:style w:type="paragraph" w:customStyle="1" w:styleId="301F72F679B046D8B544D5AD7CB95D55">
    <w:name w:val="301F72F679B046D8B544D5AD7CB95D55"/>
    <w:rsid w:val="0020290A"/>
  </w:style>
  <w:style w:type="paragraph" w:customStyle="1" w:styleId="4A3D5941D63B45F2B6C9EB4506CFC40A">
    <w:name w:val="4A3D5941D63B45F2B6C9EB4506CFC40A"/>
    <w:rsid w:val="0020290A"/>
  </w:style>
  <w:style w:type="paragraph" w:customStyle="1" w:styleId="A770A189D3394ADE8FCE5B215B2BAE9B">
    <w:name w:val="A770A189D3394ADE8FCE5B215B2BAE9B"/>
    <w:rsid w:val="0020290A"/>
  </w:style>
  <w:style w:type="paragraph" w:customStyle="1" w:styleId="F2497303388C44FBA8A29758855BBDB1">
    <w:name w:val="F2497303388C44FBA8A29758855BBDB1"/>
    <w:rsid w:val="0020290A"/>
  </w:style>
  <w:style w:type="paragraph" w:customStyle="1" w:styleId="65E20B3F606047D2B29ACA58EA1C1094">
    <w:name w:val="65E20B3F606047D2B29ACA58EA1C1094"/>
    <w:rsid w:val="0020290A"/>
  </w:style>
  <w:style w:type="paragraph" w:customStyle="1" w:styleId="D4EED16EDC7C4D4793B6FB8D9619675C">
    <w:name w:val="D4EED16EDC7C4D4793B6FB8D9619675C"/>
    <w:rsid w:val="0020290A"/>
  </w:style>
  <w:style w:type="paragraph" w:customStyle="1" w:styleId="0EDC0CE1FA47449898C232A142EE2499">
    <w:name w:val="0EDC0CE1FA47449898C232A142EE2499"/>
    <w:rsid w:val="0020290A"/>
  </w:style>
  <w:style w:type="paragraph" w:customStyle="1" w:styleId="ED95525D3001485899F6597FBAEF29F1">
    <w:name w:val="ED95525D3001485899F6597FBAEF29F1"/>
    <w:rsid w:val="0020290A"/>
  </w:style>
  <w:style w:type="paragraph" w:customStyle="1" w:styleId="9375E677A93242339E5583873F8E5C0D">
    <w:name w:val="9375E677A93242339E5583873F8E5C0D"/>
    <w:rsid w:val="0020290A"/>
  </w:style>
  <w:style w:type="paragraph" w:customStyle="1" w:styleId="B2E23944A4344F428FBAE2683F2F2DBF">
    <w:name w:val="B2E23944A4344F428FBAE2683F2F2DBF"/>
    <w:rsid w:val="0020290A"/>
  </w:style>
  <w:style w:type="paragraph" w:customStyle="1" w:styleId="01791A44509D4BA0951A23F5ED0D249B">
    <w:name w:val="01791A44509D4BA0951A23F5ED0D249B"/>
    <w:rsid w:val="0020290A"/>
  </w:style>
  <w:style w:type="paragraph" w:customStyle="1" w:styleId="C5720E8FD8A246D5B36FC6DFF40EF865">
    <w:name w:val="C5720E8FD8A246D5B36FC6DFF40EF865"/>
    <w:rsid w:val="0020290A"/>
  </w:style>
  <w:style w:type="paragraph" w:customStyle="1" w:styleId="7DE0588F104B4735BD004C0040F7A646">
    <w:name w:val="7DE0588F104B4735BD004C0040F7A646"/>
    <w:rsid w:val="0020290A"/>
  </w:style>
  <w:style w:type="paragraph" w:customStyle="1" w:styleId="9C8355726561499CB3720EA5E4265434">
    <w:name w:val="9C8355726561499CB3720EA5E4265434"/>
    <w:rsid w:val="0020290A"/>
  </w:style>
  <w:style w:type="paragraph" w:customStyle="1" w:styleId="C1B9F698AF8B44E28BBC030EC9E80BD2">
    <w:name w:val="C1B9F698AF8B44E28BBC030EC9E80BD2"/>
    <w:rsid w:val="0020290A"/>
  </w:style>
  <w:style w:type="paragraph" w:customStyle="1" w:styleId="4E3C7ED2F7A8490E93D886E48EBF556E">
    <w:name w:val="4E3C7ED2F7A8490E93D886E48EBF556E"/>
    <w:rsid w:val="0020290A"/>
  </w:style>
  <w:style w:type="paragraph" w:customStyle="1" w:styleId="A3C05FADD679428EB39CA258E8248DF0">
    <w:name w:val="A3C05FADD679428EB39CA258E8248DF0"/>
    <w:rsid w:val="0020290A"/>
  </w:style>
  <w:style w:type="paragraph" w:customStyle="1" w:styleId="A154384AD1BE4074946306CC518741D0">
    <w:name w:val="A154384AD1BE4074946306CC518741D0"/>
    <w:rsid w:val="0020290A"/>
  </w:style>
  <w:style w:type="paragraph" w:customStyle="1" w:styleId="6001DC116E0E4717A431E7CFFA835CFF">
    <w:name w:val="6001DC116E0E4717A431E7CFFA835CFF"/>
    <w:rsid w:val="0020290A"/>
  </w:style>
  <w:style w:type="paragraph" w:customStyle="1" w:styleId="922B10C3B17449D1A270809DEE37BF65">
    <w:name w:val="922B10C3B17449D1A270809DEE37BF65"/>
    <w:rsid w:val="0020290A"/>
  </w:style>
  <w:style w:type="paragraph" w:customStyle="1" w:styleId="29C8A021166E4E0898AB8F4F5D6AD207">
    <w:name w:val="29C8A021166E4E0898AB8F4F5D6AD207"/>
    <w:rsid w:val="0020290A"/>
  </w:style>
  <w:style w:type="paragraph" w:customStyle="1" w:styleId="6E59EC3AF62A4D96A8C737040BDF69D0">
    <w:name w:val="6E59EC3AF62A4D96A8C737040BDF69D0"/>
  </w:style>
  <w:style w:type="paragraph" w:customStyle="1" w:styleId="D913EC930646450EB9AB0868FCD60DB1">
    <w:name w:val="D913EC930646450EB9AB0868FCD60DB1"/>
  </w:style>
  <w:style w:type="paragraph" w:customStyle="1" w:styleId="267282ED26144A56B0BB42580ED25885">
    <w:name w:val="267282ED26144A56B0BB42580ED25885"/>
  </w:style>
  <w:style w:type="paragraph" w:customStyle="1" w:styleId="596731A8472E431CBCA7815352CA85F8">
    <w:name w:val="596731A8472E431CBCA7815352CA85F8"/>
  </w:style>
  <w:style w:type="paragraph" w:customStyle="1" w:styleId="900F0687FE2844E4837AA9986C1D23C5">
    <w:name w:val="900F0687FE2844E4837AA9986C1D23C5"/>
  </w:style>
  <w:style w:type="paragraph" w:customStyle="1" w:styleId="6574F091E6F6425CB65E5BB97EF80640">
    <w:name w:val="6574F091E6F6425CB65E5BB97EF80640"/>
  </w:style>
  <w:style w:type="paragraph" w:customStyle="1" w:styleId="4FFD84C6A9664B2B90EE00F73A63F726">
    <w:name w:val="4FFD84C6A9664B2B90EE00F73A63F726"/>
  </w:style>
  <w:style w:type="paragraph" w:customStyle="1" w:styleId="546D3F8738F84F5FA70A27AA2C9A4403">
    <w:name w:val="546D3F8738F84F5FA70A27AA2C9A4403"/>
  </w:style>
  <w:style w:type="paragraph" w:customStyle="1" w:styleId="619B09EC5CA64B1096425AFD4AFE2778">
    <w:name w:val="619B09EC5CA64B1096425AFD4AFE2778"/>
  </w:style>
  <w:style w:type="paragraph" w:customStyle="1" w:styleId="237202E5A4CF4585BC5DE05D60059501">
    <w:name w:val="237202E5A4CF4585BC5DE05D60059501"/>
  </w:style>
  <w:style w:type="paragraph" w:customStyle="1" w:styleId="2C407E11C5AA47C790A40B4452266CF4">
    <w:name w:val="2C407E11C5AA47C790A40B4452266CF4"/>
  </w:style>
  <w:style w:type="paragraph" w:customStyle="1" w:styleId="E0AB39AFE7D340BF8624841514C72E80">
    <w:name w:val="E0AB39AFE7D340BF8624841514C72E80"/>
  </w:style>
  <w:style w:type="paragraph" w:customStyle="1" w:styleId="056C373E37F048C5B1B1B83D1DA67D69">
    <w:name w:val="056C373E37F048C5B1B1B83D1DA67D69"/>
  </w:style>
  <w:style w:type="paragraph" w:customStyle="1" w:styleId="9C104A42665D4551A44ACD1AC5F0A95C">
    <w:name w:val="9C104A42665D4551A44ACD1AC5F0A95C"/>
  </w:style>
  <w:style w:type="paragraph" w:customStyle="1" w:styleId="EC074A38260E4195A9723FD5363AC048">
    <w:name w:val="EC074A38260E4195A9723FD5363AC048"/>
  </w:style>
  <w:style w:type="paragraph" w:customStyle="1" w:styleId="2B01CA895826469A98FACD7331BAD7A2">
    <w:name w:val="2B01CA895826469A98FACD7331BAD7A2"/>
  </w:style>
  <w:style w:type="paragraph" w:customStyle="1" w:styleId="9E2EDA6CD3F24CAC9EBCA225888995B2">
    <w:name w:val="9E2EDA6CD3F24CAC9EBCA225888995B2"/>
  </w:style>
  <w:style w:type="paragraph" w:customStyle="1" w:styleId="5009404CC1604697B17A1222BA1CD68D">
    <w:name w:val="5009404CC1604697B17A1222BA1CD68D"/>
  </w:style>
  <w:style w:type="paragraph" w:customStyle="1" w:styleId="C2A9C09038954795AC2011AF241AD76A">
    <w:name w:val="C2A9C09038954795AC2011AF241AD76A"/>
  </w:style>
  <w:style w:type="paragraph" w:customStyle="1" w:styleId="185D12E834E9433C86FD6214EFEF20B9">
    <w:name w:val="185D12E834E9433C86FD6214EFEF20B9"/>
  </w:style>
  <w:style w:type="paragraph" w:customStyle="1" w:styleId="98BA9825697548B7ACEF5FCA747ABD40">
    <w:name w:val="98BA9825697548B7ACEF5FCA747ABD40"/>
  </w:style>
  <w:style w:type="paragraph" w:customStyle="1" w:styleId="0C4C4B36FE374CCC9C534305DEA95422">
    <w:name w:val="0C4C4B36FE374CCC9C534305DEA95422"/>
  </w:style>
  <w:style w:type="paragraph" w:customStyle="1" w:styleId="5AEE4A4F2CA4478182B3CD34872917A6">
    <w:name w:val="5AEE4A4F2CA4478182B3CD34872917A6"/>
  </w:style>
  <w:style w:type="paragraph" w:customStyle="1" w:styleId="3D9DFC28FF724200BA64679359406D54">
    <w:name w:val="3D9DFC28FF724200BA64679359406D54"/>
  </w:style>
  <w:style w:type="paragraph" w:customStyle="1" w:styleId="47E6EE6677284365A126E9A40AF92C6C">
    <w:name w:val="47E6EE6677284365A126E9A40AF92C6C"/>
  </w:style>
  <w:style w:type="paragraph" w:customStyle="1" w:styleId="8766B3997F4E466DBD4D8E35767D71F4">
    <w:name w:val="8766B3997F4E466DBD4D8E35767D71F4"/>
  </w:style>
  <w:style w:type="paragraph" w:customStyle="1" w:styleId="9CAB7A066E3B4060ADD38F50C5589B1E">
    <w:name w:val="9CAB7A066E3B4060ADD38F50C5589B1E"/>
  </w:style>
  <w:style w:type="paragraph" w:customStyle="1" w:styleId="B24DE088305D4312B622BB30F2A9511E">
    <w:name w:val="B24DE088305D4312B622BB30F2A9511E"/>
  </w:style>
  <w:style w:type="paragraph" w:customStyle="1" w:styleId="3A4C22B2BC604FE880E1704D5F730E92">
    <w:name w:val="3A4C22B2BC604FE880E1704D5F730E92"/>
    <w:rsid w:val="009F6EB2"/>
    <w:pPr>
      <w:spacing w:after="160" w:line="259" w:lineRule="auto"/>
    </w:pPr>
  </w:style>
  <w:style w:type="paragraph" w:customStyle="1" w:styleId="4972393AEFA544F286984ABD602B6ED1">
    <w:name w:val="4972393AEFA544F286984ABD602B6ED1"/>
    <w:rsid w:val="009F6EB2"/>
    <w:pPr>
      <w:spacing w:after="160" w:line="259" w:lineRule="auto"/>
    </w:pPr>
  </w:style>
  <w:style w:type="paragraph" w:customStyle="1" w:styleId="3AF9A07FF0004598AB4AB7A4B4DB3619">
    <w:name w:val="3AF9A07FF0004598AB4AB7A4B4DB3619"/>
    <w:rsid w:val="009F6EB2"/>
    <w:pPr>
      <w:spacing w:after="160" w:line="259" w:lineRule="auto"/>
    </w:pPr>
  </w:style>
  <w:style w:type="paragraph" w:customStyle="1" w:styleId="300E18BBEC3D437C8B5868B6E8074098">
    <w:name w:val="300E18BBEC3D437C8B5868B6E8074098"/>
    <w:rsid w:val="009F6EB2"/>
    <w:pPr>
      <w:spacing w:after="160" w:line="259" w:lineRule="auto"/>
    </w:pPr>
  </w:style>
  <w:style w:type="paragraph" w:customStyle="1" w:styleId="3692E84E7B15453285BAD41279C477AA">
    <w:name w:val="3692E84E7B15453285BAD41279C477AA"/>
    <w:rsid w:val="009F6EB2"/>
    <w:pPr>
      <w:spacing w:after="160" w:line="259" w:lineRule="auto"/>
    </w:pPr>
  </w:style>
  <w:style w:type="paragraph" w:customStyle="1" w:styleId="1F93537D1CF54A95B0B08C3D62D0661D">
    <w:name w:val="1F93537D1CF54A95B0B08C3D62D0661D"/>
    <w:rsid w:val="009F6EB2"/>
    <w:pPr>
      <w:spacing w:after="160" w:line="259" w:lineRule="auto"/>
    </w:pPr>
  </w:style>
  <w:style w:type="paragraph" w:customStyle="1" w:styleId="609D7292A6CE4D8C9FEA0645B8162B2A">
    <w:name w:val="609D7292A6CE4D8C9FEA0645B8162B2A"/>
    <w:rsid w:val="009F6EB2"/>
    <w:pPr>
      <w:spacing w:after="160" w:line="259" w:lineRule="auto"/>
    </w:pPr>
  </w:style>
  <w:style w:type="paragraph" w:customStyle="1" w:styleId="C959D24405244156A9E01E33C2346443">
    <w:name w:val="C959D24405244156A9E01E33C2346443"/>
    <w:rsid w:val="007F468F"/>
    <w:pPr>
      <w:spacing w:after="160" w:line="259" w:lineRule="auto"/>
    </w:pPr>
  </w:style>
  <w:style w:type="paragraph" w:customStyle="1" w:styleId="AFF24019268845D99345ECBA389BE56D">
    <w:name w:val="AFF24019268845D99345ECBA389BE56D"/>
    <w:rsid w:val="007F468F"/>
    <w:pPr>
      <w:spacing w:after="160" w:line="259" w:lineRule="auto"/>
    </w:pPr>
  </w:style>
  <w:style w:type="paragraph" w:customStyle="1" w:styleId="5E5B7416DCD74F2E84680F4CABD702BE">
    <w:name w:val="5E5B7416DCD74F2E84680F4CABD702BE"/>
    <w:rsid w:val="007F468F"/>
    <w:pPr>
      <w:spacing w:after="160" w:line="259" w:lineRule="auto"/>
    </w:pPr>
  </w:style>
  <w:style w:type="paragraph" w:customStyle="1" w:styleId="9ED3AA5060514528BB2EB10E67B167CC1">
    <w:name w:val="9ED3AA5060514528BB2EB10E67B167CC1"/>
    <w:rsid w:val="00597528"/>
    <w:rPr>
      <w:rFonts w:ascii="Times New Roman" w:hAnsi="Times New Roman"/>
      <w:sz w:val="24"/>
    </w:rPr>
  </w:style>
  <w:style w:type="paragraph" w:customStyle="1" w:styleId="3FA8E388340E4DEA81D562F7F9C9F77D1">
    <w:name w:val="3FA8E388340E4DEA81D562F7F9C9F77D1"/>
    <w:rsid w:val="00597528"/>
    <w:rPr>
      <w:rFonts w:ascii="Times New Roman" w:hAnsi="Times New Roman"/>
      <w:sz w:val="24"/>
    </w:rPr>
  </w:style>
  <w:style w:type="paragraph" w:customStyle="1" w:styleId="C7E38A5E4223467691018F592D7D0B101">
    <w:name w:val="C7E38A5E4223467691018F592D7D0B101"/>
    <w:rsid w:val="00597528"/>
    <w:rPr>
      <w:rFonts w:ascii="Times New Roman" w:hAnsi="Times New Roman"/>
      <w:sz w:val="24"/>
    </w:rPr>
  </w:style>
  <w:style w:type="paragraph" w:customStyle="1" w:styleId="A175D07C4838456E8F6A2F237AB810A11">
    <w:name w:val="A175D07C4838456E8F6A2F237AB810A11"/>
    <w:rsid w:val="00597528"/>
    <w:rPr>
      <w:rFonts w:ascii="Times New Roman" w:hAnsi="Times New Roman"/>
      <w:sz w:val="24"/>
    </w:rPr>
  </w:style>
  <w:style w:type="paragraph" w:customStyle="1" w:styleId="5E5B7416DCD74F2E84680F4CABD702BE1">
    <w:name w:val="5E5B7416DCD74F2E84680F4CABD702BE1"/>
    <w:rsid w:val="00597528"/>
    <w:rPr>
      <w:rFonts w:ascii="Times New Roman" w:hAnsi="Times New Roman"/>
      <w:sz w:val="24"/>
    </w:rPr>
  </w:style>
  <w:style w:type="paragraph" w:customStyle="1" w:styleId="C959D24405244156A9E01E33C23464431">
    <w:name w:val="C959D24405244156A9E01E33C23464431"/>
    <w:rsid w:val="00597528"/>
    <w:rPr>
      <w:rFonts w:ascii="Times New Roman" w:hAnsi="Times New Roman"/>
      <w:sz w:val="24"/>
    </w:rPr>
  </w:style>
  <w:style w:type="paragraph" w:customStyle="1" w:styleId="8AB7B2456DA14D72803321C5C7A1588F1">
    <w:name w:val="8AB7B2456DA14D72803321C5C7A1588F1"/>
    <w:rsid w:val="00597528"/>
    <w:rPr>
      <w:rFonts w:ascii="Times New Roman" w:hAnsi="Times New Roman"/>
      <w:sz w:val="24"/>
    </w:rPr>
  </w:style>
  <w:style w:type="paragraph" w:customStyle="1" w:styleId="6A4CCD9D4B1247EFAA284AE8065BA1EE1">
    <w:name w:val="6A4CCD9D4B1247EFAA284AE8065BA1EE1"/>
    <w:rsid w:val="00597528"/>
    <w:rPr>
      <w:rFonts w:ascii="Times New Roman" w:hAnsi="Times New Roman"/>
      <w:sz w:val="24"/>
    </w:rPr>
  </w:style>
  <w:style w:type="paragraph" w:customStyle="1" w:styleId="4B0893610BB4444BA7E27C430F79259C1">
    <w:name w:val="4B0893610BB4444BA7E27C430F79259C1"/>
    <w:rsid w:val="00597528"/>
    <w:rPr>
      <w:rFonts w:ascii="Times New Roman" w:hAnsi="Times New Roman"/>
      <w:sz w:val="24"/>
    </w:rPr>
  </w:style>
  <w:style w:type="paragraph" w:customStyle="1" w:styleId="71329A83B0F24266B66A7D0E96AEF24E1">
    <w:name w:val="71329A83B0F24266B66A7D0E96AEF24E1"/>
    <w:rsid w:val="00597528"/>
    <w:rPr>
      <w:rFonts w:ascii="Times New Roman" w:hAnsi="Times New Roman"/>
      <w:sz w:val="24"/>
    </w:rPr>
  </w:style>
  <w:style w:type="paragraph" w:customStyle="1" w:styleId="0AFDD462BDBB459097032FD98CB4C90E1">
    <w:name w:val="0AFDD462BDBB459097032FD98CB4C90E1"/>
    <w:rsid w:val="00597528"/>
    <w:rPr>
      <w:rFonts w:ascii="Times New Roman" w:hAnsi="Times New Roman"/>
      <w:sz w:val="24"/>
    </w:rPr>
  </w:style>
  <w:style w:type="paragraph" w:customStyle="1" w:styleId="AD1E873620184CD5ACC8C5017DC448A11">
    <w:name w:val="AD1E873620184CD5ACC8C5017DC448A11"/>
    <w:rsid w:val="00597528"/>
    <w:rPr>
      <w:rFonts w:ascii="Times New Roman" w:hAnsi="Times New Roman"/>
      <w:sz w:val="24"/>
    </w:rPr>
  </w:style>
  <w:style w:type="paragraph" w:customStyle="1" w:styleId="30B6B37DA63541CF97B6E59761377BCF1">
    <w:name w:val="30B6B37DA63541CF97B6E59761377BCF1"/>
    <w:rsid w:val="00597528"/>
    <w:rPr>
      <w:rFonts w:ascii="Times New Roman" w:hAnsi="Times New Roman"/>
      <w:sz w:val="24"/>
    </w:rPr>
  </w:style>
  <w:style w:type="paragraph" w:customStyle="1" w:styleId="CBB330DD32C6473081230AD870D730E11">
    <w:name w:val="CBB330DD32C6473081230AD870D730E11"/>
    <w:rsid w:val="00597528"/>
    <w:rPr>
      <w:rFonts w:ascii="Times New Roman" w:hAnsi="Times New Roman"/>
      <w:sz w:val="24"/>
    </w:rPr>
  </w:style>
  <w:style w:type="paragraph" w:customStyle="1" w:styleId="AFF24019268845D99345ECBA389BE56D1">
    <w:name w:val="AFF24019268845D99345ECBA389BE56D1"/>
    <w:rsid w:val="00597528"/>
    <w:rPr>
      <w:rFonts w:ascii="Times New Roman" w:hAnsi="Times New Roman"/>
      <w:sz w:val="24"/>
    </w:rPr>
  </w:style>
  <w:style w:type="paragraph" w:customStyle="1" w:styleId="C677A216D9C94668B7AA7EE72F65E3EC1">
    <w:name w:val="C677A216D9C94668B7AA7EE72F65E3EC1"/>
    <w:rsid w:val="00597528"/>
    <w:rPr>
      <w:rFonts w:ascii="Times New Roman" w:hAnsi="Times New Roman"/>
      <w:sz w:val="24"/>
    </w:rPr>
  </w:style>
  <w:style w:type="paragraph" w:customStyle="1" w:styleId="301F72F679B046D8B544D5AD7CB95D551">
    <w:name w:val="301F72F679B046D8B544D5AD7CB95D551"/>
    <w:rsid w:val="00597528"/>
    <w:rPr>
      <w:rFonts w:ascii="Times New Roman" w:hAnsi="Times New Roman"/>
      <w:sz w:val="24"/>
    </w:rPr>
  </w:style>
  <w:style w:type="paragraph" w:customStyle="1" w:styleId="4A3D5941D63B45F2B6C9EB4506CFC40A1">
    <w:name w:val="4A3D5941D63B45F2B6C9EB4506CFC40A1"/>
    <w:rsid w:val="00597528"/>
    <w:rPr>
      <w:rFonts w:ascii="Times New Roman" w:hAnsi="Times New Roman"/>
      <w:sz w:val="24"/>
    </w:rPr>
  </w:style>
  <w:style w:type="paragraph" w:customStyle="1" w:styleId="A770A189D3394ADE8FCE5B215B2BAE9B1">
    <w:name w:val="A770A189D3394ADE8FCE5B215B2BAE9B1"/>
    <w:rsid w:val="00597528"/>
    <w:rPr>
      <w:rFonts w:ascii="Times New Roman" w:hAnsi="Times New Roman"/>
      <w:sz w:val="24"/>
    </w:rPr>
  </w:style>
  <w:style w:type="paragraph" w:customStyle="1" w:styleId="F2497303388C44FBA8A29758855BBDB11">
    <w:name w:val="F2497303388C44FBA8A29758855BBDB11"/>
    <w:rsid w:val="00597528"/>
    <w:rPr>
      <w:rFonts w:ascii="Times New Roman" w:hAnsi="Times New Roman"/>
      <w:sz w:val="24"/>
    </w:rPr>
  </w:style>
  <w:style w:type="paragraph" w:customStyle="1" w:styleId="D4EED16EDC7C4D4793B6FB8D9619675C1">
    <w:name w:val="D4EED16EDC7C4D4793B6FB8D9619675C1"/>
    <w:rsid w:val="00597528"/>
    <w:rPr>
      <w:rFonts w:ascii="Times New Roman" w:hAnsi="Times New Roman"/>
      <w:sz w:val="24"/>
    </w:rPr>
  </w:style>
  <w:style w:type="paragraph" w:customStyle="1" w:styleId="0EDC0CE1FA47449898C232A142EE24991">
    <w:name w:val="0EDC0CE1FA47449898C232A142EE24991"/>
    <w:rsid w:val="00597528"/>
    <w:rPr>
      <w:rFonts w:ascii="Times New Roman" w:hAnsi="Times New Roman"/>
      <w:sz w:val="24"/>
    </w:rPr>
  </w:style>
  <w:style w:type="paragraph" w:customStyle="1" w:styleId="ED95525D3001485899F6597FBAEF29F11">
    <w:name w:val="ED95525D3001485899F6597FBAEF29F11"/>
    <w:rsid w:val="00597528"/>
    <w:rPr>
      <w:rFonts w:ascii="Times New Roman" w:hAnsi="Times New Roman"/>
      <w:sz w:val="24"/>
    </w:rPr>
  </w:style>
  <w:style w:type="paragraph" w:customStyle="1" w:styleId="9375E677A93242339E5583873F8E5C0D1">
    <w:name w:val="9375E677A93242339E5583873F8E5C0D1"/>
    <w:rsid w:val="00597528"/>
    <w:rPr>
      <w:rFonts w:ascii="Times New Roman" w:hAnsi="Times New Roman"/>
      <w:sz w:val="24"/>
    </w:rPr>
  </w:style>
  <w:style w:type="paragraph" w:customStyle="1" w:styleId="B2E23944A4344F428FBAE2683F2F2DBF1">
    <w:name w:val="B2E23944A4344F428FBAE2683F2F2DBF1"/>
    <w:rsid w:val="00597528"/>
    <w:rPr>
      <w:rFonts w:ascii="Times New Roman" w:hAnsi="Times New Roman"/>
      <w:sz w:val="24"/>
    </w:rPr>
  </w:style>
  <w:style w:type="paragraph" w:customStyle="1" w:styleId="01791A44509D4BA0951A23F5ED0D249B1">
    <w:name w:val="01791A44509D4BA0951A23F5ED0D249B1"/>
    <w:rsid w:val="00597528"/>
    <w:rPr>
      <w:rFonts w:ascii="Times New Roman" w:hAnsi="Times New Roman"/>
      <w:sz w:val="24"/>
    </w:rPr>
  </w:style>
  <w:style w:type="paragraph" w:customStyle="1" w:styleId="4E3C7ED2F7A8490E93D886E48EBF556E1">
    <w:name w:val="4E3C7ED2F7A8490E93D886E48EBF556E1"/>
    <w:rsid w:val="00597528"/>
    <w:rPr>
      <w:rFonts w:ascii="Times New Roman" w:hAnsi="Times New Roman"/>
      <w:sz w:val="24"/>
    </w:rPr>
  </w:style>
  <w:style w:type="paragraph" w:customStyle="1" w:styleId="C5720E8FD8A246D5B36FC6DFF40EF8651">
    <w:name w:val="C5720E8FD8A246D5B36FC6DFF40EF8651"/>
    <w:rsid w:val="00597528"/>
    <w:rPr>
      <w:rFonts w:ascii="Times New Roman" w:hAnsi="Times New Roman"/>
      <w:sz w:val="24"/>
    </w:rPr>
  </w:style>
  <w:style w:type="paragraph" w:customStyle="1" w:styleId="7DE0588F104B4735BD004C0040F7A6461">
    <w:name w:val="7DE0588F104B4735BD004C0040F7A6461"/>
    <w:rsid w:val="00597528"/>
    <w:rPr>
      <w:rFonts w:ascii="Times New Roman" w:hAnsi="Times New Roman"/>
      <w:sz w:val="24"/>
    </w:rPr>
  </w:style>
  <w:style w:type="paragraph" w:customStyle="1" w:styleId="C1B9F698AF8B44E28BBC030EC9E80BD21">
    <w:name w:val="C1B9F698AF8B44E28BBC030EC9E80BD21"/>
    <w:rsid w:val="00597528"/>
    <w:rPr>
      <w:rFonts w:ascii="Times New Roman" w:hAnsi="Times New Roman"/>
      <w:sz w:val="24"/>
    </w:rPr>
  </w:style>
  <w:style w:type="paragraph" w:customStyle="1" w:styleId="9C8355726561499CB3720EA5E42654341">
    <w:name w:val="9C8355726561499CB3720EA5E42654341"/>
    <w:rsid w:val="00597528"/>
    <w:rPr>
      <w:rFonts w:ascii="Times New Roman" w:hAnsi="Times New Roman"/>
      <w:sz w:val="24"/>
    </w:rPr>
  </w:style>
  <w:style w:type="paragraph" w:customStyle="1" w:styleId="43FAD5C0CDCF4F4E9B02906697DDB5C51">
    <w:name w:val="43FAD5C0CDCF4F4E9B02906697DDB5C51"/>
    <w:rsid w:val="00597528"/>
    <w:rPr>
      <w:rFonts w:ascii="Times New Roman" w:hAnsi="Times New Roman"/>
      <w:sz w:val="24"/>
    </w:rPr>
  </w:style>
  <w:style w:type="paragraph" w:customStyle="1" w:styleId="A3C05FADD679428EB39CA258E8248DF01">
    <w:name w:val="A3C05FADD679428EB39CA258E8248DF01"/>
    <w:rsid w:val="00597528"/>
    <w:rPr>
      <w:rFonts w:ascii="Times New Roman" w:hAnsi="Times New Roman"/>
      <w:sz w:val="24"/>
    </w:rPr>
  </w:style>
  <w:style w:type="paragraph" w:customStyle="1" w:styleId="A154384AD1BE4074946306CC518741D01">
    <w:name w:val="A154384AD1BE4074946306CC518741D01"/>
    <w:rsid w:val="00597528"/>
    <w:rPr>
      <w:rFonts w:ascii="Times New Roman" w:hAnsi="Times New Roman"/>
      <w:sz w:val="24"/>
    </w:rPr>
  </w:style>
  <w:style w:type="paragraph" w:customStyle="1" w:styleId="24D79AA71EBE40C58B5191D95DB9C7941">
    <w:name w:val="24D79AA71EBE40C58B5191D95DB9C7941"/>
    <w:rsid w:val="00597528"/>
    <w:rPr>
      <w:rFonts w:ascii="Times New Roman" w:hAnsi="Times New Roman"/>
      <w:sz w:val="24"/>
    </w:rPr>
  </w:style>
  <w:style w:type="paragraph" w:customStyle="1" w:styleId="3DB93272795241118D691085894981AF1">
    <w:name w:val="3DB93272795241118D691085894981AF1"/>
    <w:rsid w:val="00597528"/>
    <w:rPr>
      <w:rFonts w:ascii="Times New Roman" w:hAnsi="Times New Roman"/>
      <w:sz w:val="24"/>
    </w:rPr>
  </w:style>
  <w:style w:type="paragraph" w:customStyle="1" w:styleId="2367DBC28E974654BFEE2F527E543DF11">
    <w:name w:val="2367DBC28E974654BFEE2F527E543DF11"/>
    <w:rsid w:val="00597528"/>
    <w:rPr>
      <w:rFonts w:ascii="Times New Roman" w:hAnsi="Times New Roman"/>
      <w:sz w:val="24"/>
    </w:rPr>
  </w:style>
  <w:style w:type="paragraph" w:customStyle="1" w:styleId="92C3C8A62D6B43159C2411D6264040CC1">
    <w:name w:val="92C3C8A62D6B43159C2411D6264040CC1"/>
    <w:rsid w:val="00597528"/>
    <w:rPr>
      <w:rFonts w:ascii="Times New Roman" w:hAnsi="Times New Roman"/>
      <w:sz w:val="24"/>
    </w:rPr>
  </w:style>
  <w:style w:type="paragraph" w:customStyle="1" w:styleId="4DA624FB0C804E939E8B9F8A7A4BD2D51">
    <w:name w:val="4DA624FB0C804E939E8B9F8A7A4BD2D51"/>
    <w:rsid w:val="00597528"/>
    <w:rPr>
      <w:rFonts w:ascii="Times New Roman" w:hAnsi="Times New Roman"/>
      <w:sz w:val="24"/>
    </w:rPr>
  </w:style>
  <w:style w:type="paragraph" w:customStyle="1" w:styleId="6001DC116E0E4717A431E7CFFA835CFF1">
    <w:name w:val="6001DC116E0E4717A431E7CFFA835CFF1"/>
    <w:rsid w:val="00597528"/>
    <w:rPr>
      <w:rFonts w:ascii="Times New Roman" w:hAnsi="Times New Roman"/>
      <w:sz w:val="24"/>
    </w:rPr>
  </w:style>
  <w:style w:type="paragraph" w:customStyle="1" w:styleId="F0D7D28C6E9542709D0A6A5CACF973A81">
    <w:name w:val="F0D7D28C6E9542709D0A6A5CACF973A81"/>
    <w:rsid w:val="00597528"/>
    <w:rPr>
      <w:rFonts w:ascii="Times New Roman" w:hAnsi="Times New Roman"/>
      <w:sz w:val="24"/>
    </w:rPr>
  </w:style>
  <w:style w:type="paragraph" w:customStyle="1" w:styleId="922B10C3B17449D1A270809DEE37BF651">
    <w:name w:val="922B10C3B17449D1A270809DEE37BF651"/>
    <w:rsid w:val="00597528"/>
    <w:rPr>
      <w:rFonts w:ascii="Times New Roman" w:hAnsi="Times New Roman"/>
      <w:sz w:val="24"/>
    </w:rPr>
  </w:style>
  <w:style w:type="paragraph" w:customStyle="1" w:styleId="3E2156470C1846758949FB0EFCE43EFB1">
    <w:name w:val="3E2156470C1846758949FB0EFCE43EFB1"/>
    <w:rsid w:val="00597528"/>
    <w:rPr>
      <w:rFonts w:ascii="Times New Roman" w:hAnsi="Times New Roman"/>
      <w:sz w:val="24"/>
    </w:rPr>
  </w:style>
  <w:style w:type="paragraph" w:customStyle="1" w:styleId="300E18BBEC3D437C8B5868B6E80740981">
    <w:name w:val="300E18BBEC3D437C8B5868B6E80740981"/>
    <w:rsid w:val="00597528"/>
    <w:rPr>
      <w:rFonts w:ascii="Times New Roman" w:hAnsi="Times New Roman"/>
      <w:sz w:val="24"/>
    </w:rPr>
  </w:style>
  <w:style w:type="paragraph" w:customStyle="1" w:styleId="29C8A021166E4E0898AB8F4F5D6AD2071">
    <w:name w:val="29C8A021166E4E0898AB8F4F5D6AD2071"/>
    <w:rsid w:val="00597528"/>
    <w:rPr>
      <w:rFonts w:ascii="Times New Roman" w:hAnsi="Times New Roman"/>
      <w:sz w:val="24"/>
    </w:rPr>
  </w:style>
  <w:style w:type="paragraph" w:customStyle="1" w:styleId="F570B0A72C5B4C37A1AEFE4F8471458D1">
    <w:name w:val="F570B0A72C5B4C37A1AEFE4F8471458D1"/>
    <w:rsid w:val="00597528"/>
    <w:rPr>
      <w:rFonts w:ascii="Times New Roman" w:hAnsi="Times New Roman"/>
      <w:sz w:val="24"/>
    </w:rPr>
  </w:style>
  <w:style w:type="paragraph" w:customStyle="1" w:styleId="1C508577858C494BB5FE4E7C996FC8961">
    <w:name w:val="1C508577858C494BB5FE4E7C996FC8961"/>
    <w:rsid w:val="00597528"/>
    <w:rPr>
      <w:rFonts w:ascii="Times New Roman" w:hAnsi="Times New Roman"/>
      <w:sz w:val="24"/>
    </w:rPr>
  </w:style>
  <w:style w:type="paragraph" w:customStyle="1" w:styleId="9ED3AA5060514528BB2EB10E67B167CC2">
    <w:name w:val="9ED3AA5060514528BB2EB10E67B167CC2"/>
    <w:rsid w:val="00597528"/>
    <w:rPr>
      <w:rFonts w:ascii="Times New Roman" w:hAnsi="Times New Roman"/>
      <w:sz w:val="24"/>
    </w:rPr>
  </w:style>
  <w:style w:type="paragraph" w:customStyle="1" w:styleId="3FA8E388340E4DEA81D562F7F9C9F77D2">
    <w:name w:val="3FA8E388340E4DEA81D562F7F9C9F77D2"/>
    <w:rsid w:val="00597528"/>
    <w:rPr>
      <w:rFonts w:ascii="Times New Roman" w:hAnsi="Times New Roman"/>
      <w:sz w:val="24"/>
    </w:rPr>
  </w:style>
  <w:style w:type="paragraph" w:customStyle="1" w:styleId="C7E38A5E4223467691018F592D7D0B102">
    <w:name w:val="C7E38A5E4223467691018F592D7D0B102"/>
    <w:rsid w:val="00597528"/>
    <w:rPr>
      <w:rFonts w:ascii="Times New Roman" w:hAnsi="Times New Roman"/>
      <w:sz w:val="24"/>
    </w:rPr>
  </w:style>
  <w:style w:type="paragraph" w:customStyle="1" w:styleId="A175D07C4838456E8F6A2F237AB810A12">
    <w:name w:val="A175D07C4838456E8F6A2F237AB810A12"/>
    <w:rsid w:val="00597528"/>
    <w:rPr>
      <w:rFonts w:ascii="Times New Roman" w:hAnsi="Times New Roman"/>
      <w:sz w:val="24"/>
    </w:rPr>
  </w:style>
  <w:style w:type="paragraph" w:customStyle="1" w:styleId="5E5B7416DCD74F2E84680F4CABD702BE2">
    <w:name w:val="5E5B7416DCD74F2E84680F4CABD702BE2"/>
    <w:rsid w:val="00597528"/>
    <w:rPr>
      <w:rFonts w:ascii="Times New Roman" w:hAnsi="Times New Roman"/>
      <w:sz w:val="24"/>
    </w:rPr>
  </w:style>
  <w:style w:type="paragraph" w:customStyle="1" w:styleId="C959D24405244156A9E01E33C23464432">
    <w:name w:val="C959D24405244156A9E01E33C23464432"/>
    <w:rsid w:val="00597528"/>
    <w:rPr>
      <w:rFonts w:ascii="Times New Roman" w:hAnsi="Times New Roman"/>
      <w:sz w:val="24"/>
    </w:rPr>
  </w:style>
  <w:style w:type="paragraph" w:customStyle="1" w:styleId="8AB7B2456DA14D72803321C5C7A1588F2">
    <w:name w:val="8AB7B2456DA14D72803321C5C7A1588F2"/>
    <w:rsid w:val="00597528"/>
    <w:rPr>
      <w:rFonts w:ascii="Times New Roman" w:hAnsi="Times New Roman"/>
      <w:sz w:val="24"/>
    </w:rPr>
  </w:style>
  <w:style w:type="paragraph" w:customStyle="1" w:styleId="6A4CCD9D4B1247EFAA284AE8065BA1EE2">
    <w:name w:val="6A4CCD9D4B1247EFAA284AE8065BA1EE2"/>
    <w:rsid w:val="00597528"/>
    <w:rPr>
      <w:rFonts w:ascii="Times New Roman" w:hAnsi="Times New Roman"/>
      <w:sz w:val="24"/>
    </w:rPr>
  </w:style>
  <w:style w:type="paragraph" w:customStyle="1" w:styleId="4B0893610BB4444BA7E27C430F79259C2">
    <w:name w:val="4B0893610BB4444BA7E27C430F79259C2"/>
    <w:rsid w:val="00597528"/>
    <w:rPr>
      <w:rFonts w:ascii="Times New Roman" w:hAnsi="Times New Roman"/>
      <w:sz w:val="24"/>
    </w:rPr>
  </w:style>
  <w:style w:type="paragraph" w:customStyle="1" w:styleId="71329A83B0F24266B66A7D0E96AEF24E2">
    <w:name w:val="71329A83B0F24266B66A7D0E96AEF24E2"/>
    <w:rsid w:val="00597528"/>
    <w:rPr>
      <w:rFonts w:ascii="Times New Roman" w:hAnsi="Times New Roman"/>
      <w:sz w:val="24"/>
    </w:rPr>
  </w:style>
  <w:style w:type="paragraph" w:customStyle="1" w:styleId="0AFDD462BDBB459097032FD98CB4C90E2">
    <w:name w:val="0AFDD462BDBB459097032FD98CB4C90E2"/>
    <w:rsid w:val="00597528"/>
    <w:rPr>
      <w:rFonts w:ascii="Times New Roman" w:hAnsi="Times New Roman"/>
      <w:sz w:val="24"/>
    </w:rPr>
  </w:style>
  <w:style w:type="paragraph" w:customStyle="1" w:styleId="AD1E873620184CD5ACC8C5017DC448A12">
    <w:name w:val="AD1E873620184CD5ACC8C5017DC448A12"/>
    <w:rsid w:val="00597528"/>
    <w:rPr>
      <w:rFonts w:ascii="Times New Roman" w:hAnsi="Times New Roman"/>
      <w:sz w:val="24"/>
    </w:rPr>
  </w:style>
  <w:style w:type="paragraph" w:customStyle="1" w:styleId="30B6B37DA63541CF97B6E59761377BCF2">
    <w:name w:val="30B6B37DA63541CF97B6E59761377BCF2"/>
    <w:rsid w:val="00597528"/>
    <w:rPr>
      <w:rFonts w:ascii="Times New Roman" w:hAnsi="Times New Roman"/>
      <w:sz w:val="24"/>
    </w:rPr>
  </w:style>
  <w:style w:type="paragraph" w:customStyle="1" w:styleId="CBB330DD32C6473081230AD870D730E12">
    <w:name w:val="CBB330DD32C6473081230AD870D730E12"/>
    <w:rsid w:val="00597528"/>
    <w:rPr>
      <w:rFonts w:ascii="Times New Roman" w:hAnsi="Times New Roman"/>
      <w:sz w:val="24"/>
    </w:rPr>
  </w:style>
  <w:style w:type="paragraph" w:customStyle="1" w:styleId="AFF24019268845D99345ECBA389BE56D2">
    <w:name w:val="AFF24019268845D99345ECBA389BE56D2"/>
    <w:rsid w:val="00597528"/>
    <w:rPr>
      <w:rFonts w:ascii="Times New Roman" w:hAnsi="Times New Roman"/>
      <w:sz w:val="24"/>
    </w:rPr>
  </w:style>
  <w:style w:type="paragraph" w:customStyle="1" w:styleId="C677A216D9C94668B7AA7EE72F65E3EC2">
    <w:name w:val="C677A216D9C94668B7AA7EE72F65E3EC2"/>
    <w:rsid w:val="00597528"/>
    <w:rPr>
      <w:rFonts w:ascii="Times New Roman" w:hAnsi="Times New Roman"/>
      <w:sz w:val="24"/>
    </w:rPr>
  </w:style>
  <w:style w:type="paragraph" w:customStyle="1" w:styleId="301F72F679B046D8B544D5AD7CB95D552">
    <w:name w:val="301F72F679B046D8B544D5AD7CB95D552"/>
    <w:rsid w:val="00597528"/>
    <w:rPr>
      <w:rFonts w:ascii="Times New Roman" w:hAnsi="Times New Roman"/>
      <w:sz w:val="24"/>
    </w:rPr>
  </w:style>
  <w:style w:type="paragraph" w:customStyle="1" w:styleId="4A3D5941D63B45F2B6C9EB4506CFC40A2">
    <w:name w:val="4A3D5941D63B45F2B6C9EB4506CFC40A2"/>
    <w:rsid w:val="00597528"/>
    <w:rPr>
      <w:rFonts w:ascii="Times New Roman" w:hAnsi="Times New Roman"/>
      <w:sz w:val="24"/>
    </w:rPr>
  </w:style>
  <w:style w:type="paragraph" w:customStyle="1" w:styleId="A770A189D3394ADE8FCE5B215B2BAE9B2">
    <w:name w:val="A770A189D3394ADE8FCE5B215B2BAE9B2"/>
    <w:rsid w:val="00597528"/>
    <w:rPr>
      <w:rFonts w:ascii="Times New Roman" w:hAnsi="Times New Roman"/>
      <w:sz w:val="24"/>
    </w:rPr>
  </w:style>
  <w:style w:type="paragraph" w:customStyle="1" w:styleId="F2497303388C44FBA8A29758855BBDB12">
    <w:name w:val="F2497303388C44FBA8A29758855BBDB12"/>
    <w:rsid w:val="00597528"/>
    <w:rPr>
      <w:rFonts w:ascii="Times New Roman" w:hAnsi="Times New Roman"/>
      <w:sz w:val="24"/>
    </w:rPr>
  </w:style>
  <w:style w:type="paragraph" w:customStyle="1" w:styleId="D4EED16EDC7C4D4793B6FB8D9619675C2">
    <w:name w:val="D4EED16EDC7C4D4793B6FB8D9619675C2"/>
    <w:rsid w:val="00597528"/>
    <w:rPr>
      <w:rFonts w:ascii="Times New Roman" w:hAnsi="Times New Roman"/>
      <w:sz w:val="24"/>
    </w:rPr>
  </w:style>
  <w:style w:type="paragraph" w:customStyle="1" w:styleId="0EDC0CE1FA47449898C232A142EE24992">
    <w:name w:val="0EDC0CE1FA47449898C232A142EE24992"/>
    <w:rsid w:val="00597528"/>
    <w:rPr>
      <w:rFonts w:ascii="Times New Roman" w:hAnsi="Times New Roman"/>
      <w:sz w:val="24"/>
    </w:rPr>
  </w:style>
  <w:style w:type="paragraph" w:customStyle="1" w:styleId="ED95525D3001485899F6597FBAEF29F12">
    <w:name w:val="ED95525D3001485899F6597FBAEF29F12"/>
    <w:rsid w:val="00597528"/>
    <w:rPr>
      <w:rFonts w:ascii="Times New Roman" w:hAnsi="Times New Roman"/>
      <w:sz w:val="24"/>
    </w:rPr>
  </w:style>
  <w:style w:type="paragraph" w:customStyle="1" w:styleId="9375E677A93242339E5583873F8E5C0D2">
    <w:name w:val="9375E677A93242339E5583873F8E5C0D2"/>
    <w:rsid w:val="00597528"/>
    <w:rPr>
      <w:rFonts w:ascii="Times New Roman" w:hAnsi="Times New Roman"/>
      <w:sz w:val="24"/>
    </w:rPr>
  </w:style>
  <w:style w:type="paragraph" w:customStyle="1" w:styleId="B2E23944A4344F428FBAE2683F2F2DBF2">
    <w:name w:val="B2E23944A4344F428FBAE2683F2F2DBF2"/>
    <w:rsid w:val="00597528"/>
    <w:rPr>
      <w:rFonts w:ascii="Times New Roman" w:hAnsi="Times New Roman"/>
      <w:sz w:val="24"/>
    </w:rPr>
  </w:style>
  <w:style w:type="paragraph" w:customStyle="1" w:styleId="01791A44509D4BA0951A23F5ED0D249B2">
    <w:name w:val="01791A44509D4BA0951A23F5ED0D249B2"/>
    <w:rsid w:val="00597528"/>
    <w:rPr>
      <w:rFonts w:ascii="Times New Roman" w:hAnsi="Times New Roman"/>
      <w:sz w:val="24"/>
    </w:rPr>
  </w:style>
  <w:style w:type="paragraph" w:customStyle="1" w:styleId="4E3C7ED2F7A8490E93D886E48EBF556E2">
    <w:name w:val="4E3C7ED2F7A8490E93D886E48EBF556E2"/>
    <w:rsid w:val="00597528"/>
    <w:rPr>
      <w:rFonts w:ascii="Times New Roman" w:hAnsi="Times New Roman"/>
      <w:sz w:val="24"/>
    </w:rPr>
  </w:style>
  <w:style w:type="paragraph" w:customStyle="1" w:styleId="C5720E8FD8A246D5B36FC6DFF40EF8652">
    <w:name w:val="C5720E8FD8A246D5B36FC6DFF40EF8652"/>
    <w:rsid w:val="00597528"/>
    <w:rPr>
      <w:rFonts w:ascii="Times New Roman" w:hAnsi="Times New Roman"/>
      <w:sz w:val="24"/>
    </w:rPr>
  </w:style>
  <w:style w:type="paragraph" w:customStyle="1" w:styleId="7DE0588F104B4735BD004C0040F7A6462">
    <w:name w:val="7DE0588F104B4735BD004C0040F7A6462"/>
    <w:rsid w:val="00597528"/>
    <w:rPr>
      <w:rFonts w:ascii="Times New Roman" w:hAnsi="Times New Roman"/>
      <w:sz w:val="24"/>
    </w:rPr>
  </w:style>
  <w:style w:type="paragraph" w:customStyle="1" w:styleId="C1B9F698AF8B44E28BBC030EC9E80BD22">
    <w:name w:val="C1B9F698AF8B44E28BBC030EC9E80BD22"/>
    <w:rsid w:val="00597528"/>
    <w:rPr>
      <w:rFonts w:ascii="Times New Roman" w:hAnsi="Times New Roman"/>
      <w:sz w:val="24"/>
    </w:rPr>
  </w:style>
  <w:style w:type="paragraph" w:customStyle="1" w:styleId="9C8355726561499CB3720EA5E42654342">
    <w:name w:val="9C8355726561499CB3720EA5E42654342"/>
    <w:rsid w:val="00597528"/>
    <w:rPr>
      <w:rFonts w:ascii="Times New Roman" w:hAnsi="Times New Roman"/>
      <w:sz w:val="24"/>
    </w:rPr>
  </w:style>
  <w:style w:type="paragraph" w:customStyle="1" w:styleId="43FAD5C0CDCF4F4E9B02906697DDB5C52">
    <w:name w:val="43FAD5C0CDCF4F4E9B02906697DDB5C52"/>
    <w:rsid w:val="00597528"/>
    <w:rPr>
      <w:rFonts w:ascii="Times New Roman" w:hAnsi="Times New Roman"/>
      <w:sz w:val="24"/>
    </w:rPr>
  </w:style>
  <w:style w:type="paragraph" w:customStyle="1" w:styleId="A3C05FADD679428EB39CA258E8248DF02">
    <w:name w:val="A3C05FADD679428EB39CA258E8248DF02"/>
    <w:rsid w:val="00597528"/>
    <w:rPr>
      <w:rFonts w:ascii="Times New Roman" w:hAnsi="Times New Roman"/>
      <w:sz w:val="24"/>
    </w:rPr>
  </w:style>
  <w:style w:type="paragraph" w:customStyle="1" w:styleId="A154384AD1BE4074946306CC518741D02">
    <w:name w:val="A154384AD1BE4074946306CC518741D02"/>
    <w:rsid w:val="00597528"/>
    <w:rPr>
      <w:rFonts w:ascii="Times New Roman" w:hAnsi="Times New Roman"/>
      <w:sz w:val="24"/>
    </w:rPr>
  </w:style>
  <w:style w:type="paragraph" w:customStyle="1" w:styleId="24D79AA71EBE40C58B5191D95DB9C7942">
    <w:name w:val="24D79AA71EBE40C58B5191D95DB9C7942"/>
    <w:rsid w:val="00597528"/>
    <w:rPr>
      <w:rFonts w:ascii="Times New Roman" w:hAnsi="Times New Roman"/>
      <w:sz w:val="24"/>
    </w:rPr>
  </w:style>
  <w:style w:type="paragraph" w:customStyle="1" w:styleId="3DB93272795241118D691085894981AF2">
    <w:name w:val="3DB93272795241118D691085894981AF2"/>
    <w:rsid w:val="00597528"/>
    <w:rPr>
      <w:rFonts w:ascii="Times New Roman" w:hAnsi="Times New Roman"/>
      <w:sz w:val="24"/>
    </w:rPr>
  </w:style>
  <w:style w:type="paragraph" w:customStyle="1" w:styleId="2367DBC28E974654BFEE2F527E543DF12">
    <w:name w:val="2367DBC28E974654BFEE2F527E543DF12"/>
    <w:rsid w:val="00597528"/>
    <w:rPr>
      <w:rFonts w:ascii="Times New Roman" w:hAnsi="Times New Roman"/>
      <w:sz w:val="24"/>
    </w:rPr>
  </w:style>
  <w:style w:type="paragraph" w:customStyle="1" w:styleId="92C3C8A62D6B43159C2411D6264040CC2">
    <w:name w:val="92C3C8A62D6B43159C2411D6264040CC2"/>
    <w:rsid w:val="00597528"/>
    <w:rPr>
      <w:rFonts w:ascii="Times New Roman" w:hAnsi="Times New Roman"/>
      <w:sz w:val="24"/>
    </w:rPr>
  </w:style>
  <w:style w:type="paragraph" w:customStyle="1" w:styleId="4DA624FB0C804E939E8B9F8A7A4BD2D52">
    <w:name w:val="4DA624FB0C804E939E8B9F8A7A4BD2D52"/>
    <w:rsid w:val="00597528"/>
    <w:rPr>
      <w:rFonts w:ascii="Times New Roman" w:hAnsi="Times New Roman"/>
      <w:sz w:val="24"/>
    </w:rPr>
  </w:style>
  <w:style w:type="paragraph" w:customStyle="1" w:styleId="6001DC116E0E4717A431E7CFFA835CFF2">
    <w:name w:val="6001DC116E0E4717A431E7CFFA835CFF2"/>
    <w:rsid w:val="00597528"/>
    <w:rPr>
      <w:rFonts w:ascii="Times New Roman" w:hAnsi="Times New Roman"/>
      <w:sz w:val="24"/>
    </w:rPr>
  </w:style>
  <w:style w:type="paragraph" w:customStyle="1" w:styleId="F0D7D28C6E9542709D0A6A5CACF973A82">
    <w:name w:val="F0D7D28C6E9542709D0A6A5CACF973A82"/>
    <w:rsid w:val="00597528"/>
    <w:rPr>
      <w:rFonts w:ascii="Times New Roman" w:hAnsi="Times New Roman"/>
      <w:sz w:val="24"/>
    </w:rPr>
  </w:style>
  <w:style w:type="paragraph" w:customStyle="1" w:styleId="922B10C3B17449D1A270809DEE37BF652">
    <w:name w:val="922B10C3B17449D1A270809DEE37BF652"/>
    <w:rsid w:val="00597528"/>
    <w:rPr>
      <w:rFonts w:ascii="Times New Roman" w:hAnsi="Times New Roman"/>
      <w:sz w:val="24"/>
    </w:rPr>
  </w:style>
  <w:style w:type="paragraph" w:customStyle="1" w:styleId="3E2156470C1846758949FB0EFCE43EFB2">
    <w:name w:val="3E2156470C1846758949FB0EFCE43EFB2"/>
    <w:rsid w:val="00597528"/>
    <w:rPr>
      <w:rFonts w:ascii="Times New Roman" w:hAnsi="Times New Roman"/>
      <w:sz w:val="24"/>
    </w:rPr>
  </w:style>
  <w:style w:type="paragraph" w:customStyle="1" w:styleId="300E18BBEC3D437C8B5868B6E80740982">
    <w:name w:val="300E18BBEC3D437C8B5868B6E80740982"/>
    <w:rsid w:val="00597528"/>
    <w:rPr>
      <w:rFonts w:ascii="Times New Roman" w:hAnsi="Times New Roman"/>
      <w:sz w:val="24"/>
    </w:rPr>
  </w:style>
  <w:style w:type="paragraph" w:customStyle="1" w:styleId="29C8A021166E4E0898AB8F4F5D6AD2072">
    <w:name w:val="29C8A021166E4E0898AB8F4F5D6AD2072"/>
    <w:rsid w:val="00597528"/>
    <w:rPr>
      <w:rFonts w:ascii="Times New Roman" w:hAnsi="Times New Roman"/>
      <w:sz w:val="24"/>
    </w:rPr>
  </w:style>
  <w:style w:type="paragraph" w:customStyle="1" w:styleId="F570B0A72C5B4C37A1AEFE4F8471458D2">
    <w:name w:val="F570B0A72C5B4C37A1AEFE4F8471458D2"/>
    <w:rsid w:val="00597528"/>
    <w:rPr>
      <w:rFonts w:ascii="Times New Roman" w:hAnsi="Times New Roman"/>
      <w:sz w:val="24"/>
    </w:rPr>
  </w:style>
  <w:style w:type="paragraph" w:customStyle="1" w:styleId="1C508577858C494BB5FE4E7C996FC8962">
    <w:name w:val="1C508577858C494BB5FE4E7C996FC8962"/>
    <w:rsid w:val="00597528"/>
    <w:rPr>
      <w:rFonts w:ascii="Times New Roman" w:hAnsi="Times New Roman"/>
      <w:sz w:val="24"/>
    </w:rPr>
  </w:style>
  <w:style w:type="paragraph" w:customStyle="1" w:styleId="DA95E0FC05944D94AC4CB63C86A98BAD">
    <w:name w:val="DA95E0FC05944D94AC4CB63C86A98BAD"/>
    <w:rsid w:val="008945A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0BB78-7B27-4414-BD8D-9B9D4B1D7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980</Words>
  <Characters>5591</Characters>
  <Application>Microsoft Office Word</Application>
  <DocSecurity>0</DocSecurity>
  <Lines>46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2020-10-27T07:38:00Z</dcterms:created>
  <dcterms:modified xsi:type="dcterms:W3CDTF">2020-10-30T06:56:00Z</dcterms:modified>
</cp:coreProperties>
</file>